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60DD0" w14:textId="3C0A9E85" w:rsidR="0031197C" w:rsidRPr="0031197C" w:rsidRDefault="0031197C" w:rsidP="0031197C">
      <w:pPr>
        <w:pStyle w:val="Title"/>
        <w:jc w:val="left"/>
        <w:rPr>
          <w:rFonts w:ascii="Arial" w:hAnsi="Arial"/>
        </w:rPr>
      </w:pPr>
      <w:bookmarkStart w:id="0" w:name="_Hlk201218160"/>
      <w:r w:rsidRPr="0031197C">
        <w:rPr>
          <w:rFonts w:ascii="Arial" w:hAnsi="Arial"/>
          <w:highlight w:val="yellow"/>
        </w:rPr>
        <w:t xml:space="preserve">This copy of the legal text shows a comparison of changes between the previous CMP316 legal text and current CMP316 legal text for the </w:t>
      </w:r>
      <w:proofErr w:type="gramStart"/>
      <w:r w:rsidRPr="0031197C">
        <w:rPr>
          <w:rFonts w:ascii="Arial" w:hAnsi="Arial"/>
          <w:highlight w:val="yellow"/>
        </w:rPr>
        <w:t>Original</w:t>
      </w:r>
      <w:proofErr w:type="gramEnd"/>
      <w:r w:rsidRPr="0031197C">
        <w:rPr>
          <w:rFonts w:ascii="Arial" w:hAnsi="Arial"/>
          <w:highlight w:val="yellow"/>
        </w:rPr>
        <w:t xml:space="preserve"> solution. Changes can be seen highlighted, with comments to provide context.</w:t>
      </w:r>
    </w:p>
    <w:bookmarkEnd w:id="0"/>
    <w:p w14:paraId="70957A7F" w14:textId="77777777" w:rsidR="0031197C" w:rsidRDefault="0031197C" w:rsidP="00AB6E08">
      <w:pPr>
        <w:pStyle w:val="Title"/>
        <w:rPr>
          <w:rFonts w:ascii="Arial" w:hAnsi="Arial"/>
          <w:u w:val="single"/>
        </w:rPr>
      </w:pPr>
    </w:p>
    <w:p w14:paraId="298EFEC4" w14:textId="07C01FED"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lastRenderedPageBreak/>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1" w:name="_DV_M10"/>
      <w:bookmarkStart w:id="2" w:name="_DV_M11"/>
      <w:bookmarkEnd w:id="1"/>
      <w:bookmarkEnd w:id="2"/>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3"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4" w:name="_Toc32208919"/>
      <w:bookmarkStart w:id="5" w:name="_Toc44315380"/>
      <w:bookmarkEnd w:id="3"/>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6" w:name="_Toc220918005"/>
      <w:bookmarkEnd w:id="4"/>
      <w:bookmarkEnd w:id="5"/>
      <w:r w:rsidRPr="00922CDA">
        <w:t>Costs and their Allocation</w:t>
      </w:r>
      <w:bookmarkEnd w:id="6"/>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7" w:name="_Toc32208920"/>
      <w:bookmarkStart w:id="8" w:name="_Toc44315381"/>
      <w:bookmarkStart w:id="9" w:name="_Toc220918006"/>
      <w:r w:rsidRPr="00922CDA">
        <w:t>Connection/Use of System Boundary</w:t>
      </w:r>
      <w:bookmarkEnd w:id="7"/>
      <w:bookmarkEnd w:id="8"/>
      <w:bookmarkEnd w:id="9"/>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10" w:name="_Ref469392153"/>
      <w:r>
        <w:t xml:space="preserve"> </w:t>
      </w:r>
      <w:r w:rsidRPr="00922CDA">
        <w:t>Connection assets are defined as all those single user assets which:</w:t>
      </w:r>
      <w:bookmarkEnd w:id="10"/>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1" w:name="_Hlt531685514"/>
      <w:bookmarkStart w:id="12" w:name="_Hlt531683258"/>
      <w:bookmarkStart w:id="13" w:name="_Toc44315383"/>
      <w:bookmarkEnd w:id="11"/>
      <w:bookmarkEnd w:id="12"/>
      <w:r w:rsidRPr="00922CDA">
        <w:br w:type="page"/>
      </w:r>
      <w:bookmarkStart w:id="14" w:name="_Toc220918007"/>
      <w:r w:rsidRPr="00415339">
        <w:rPr>
          <w:color w:val="auto"/>
          <w:sz w:val="28"/>
          <w:szCs w:val="28"/>
        </w:rPr>
        <w:t>14.3 The Calculation of the Basic Annual Connection Charge for an Asset</w:t>
      </w:r>
      <w:bookmarkEnd w:id="13"/>
      <w:bookmarkEnd w:id="14"/>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5" w:name="_Toc220918008"/>
      <w:r>
        <w:t>Pre and Post Vesting Connections</w:t>
      </w:r>
      <w:bookmarkEnd w:id="15"/>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6" w:name="_Toc32208924"/>
      <w:bookmarkStart w:id="17" w:name="_Toc44315385"/>
      <w:bookmarkStart w:id="18" w:name="_Toc220918009"/>
      <w:r>
        <w:t>Calculation of the Gross Asset Value</w:t>
      </w:r>
      <w:bookmarkEnd w:id="16"/>
      <w:bookmarkEnd w:id="17"/>
      <w:r>
        <w:t xml:space="preserve"> (GAV)</w:t>
      </w:r>
      <w:bookmarkEnd w:id="18"/>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9" w:name="_Ref492175443"/>
      <w:r>
        <w:t xml:space="preserve">  The </w:t>
      </w:r>
      <w:bookmarkStart w:id="20" w:name="Para_2_2"/>
      <w:bookmarkEnd w:id="20"/>
      <w:r>
        <w:t>GAV represents the initial total cost of an asset to the transmission licensee.  For a new asset it will be the costs incurred by the transmission licensee in the provision of that asset.  Typically, the GAV is made up of the following components:</w:t>
      </w:r>
      <w:bookmarkEnd w:id="19"/>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1" w:name="_Ref469457101"/>
      <w:r>
        <w:t xml:space="preserve">The </w:t>
      </w:r>
      <w:bookmarkStart w:id="22" w:name="Para_2_5"/>
      <w:bookmarkEnd w:id="22"/>
      <w:r w:rsidR="00061D6F">
        <w:t>TOPI</w:t>
      </w:r>
      <w:r>
        <w:t xml:space="preserve"> revaluation method is as follows:</w:t>
      </w:r>
      <w:bookmarkEnd w:id="21"/>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3" w:name="_Toc220918010"/>
      <w:r>
        <w:t>Calculation of Net Asset Value</w:t>
      </w:r>
      <w:bookmarkEnd w:id="23"/>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4" w:name="_Hlt492200960"/>
      <w:bookmarkStart w:id="25" w:name="_Ref492200889"/>
      <w:bookmarkEnd w:id="24"/>
      <w:r>
        <w:t xml:space="preserve">  The </w:t>
      </w:r>
      <w:bookmarkStart w:id="26" w:name="Para_2_6"/>
      <w:bookmarkEnd w:id="26"/>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5"/>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7" w:name="_Hlt492200957"/>
      <w:bookmarkStart w:id="28" w:name="_Ref469457714"/>
      <w:bookmarkEnd w:id="27"/>
      <w:r>
        <w:t xml:space="preserve">   In </w:t>
      </w:r>
      <w:bookmarkStart w:id="29" w:name="Para_2_7"/>
      <w:bookmarkEnd w:id="29"/>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30" w:name="_Toc32208926"/>
      <w:bookmarkStart w:id="31" w:name="_Toc44315387"/>
      <w:bookmarkEnd w:id="28"/>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2" w:name="_Toc220918011"/>
      <w:bookmarkEnd w:id="30"/>
      <w:bookmarkEnd w:id="31"/>
      <w:r>
        <w:t>Capital Components of the Connection charge for Post Vesting Connection Assets</w:t>
      </w:r>
      <w:bookmarkEnd w:id="32"/>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3" w:name="_Ref480172085"/>
      <w:r>
        <w:t>The standard terms for a connection offer will be</w:t>
      </w:r>
      <w:bookmarkEnd w:id="33"/>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4" w:name="_Ref469456967"/>
      <w:r>
        <w:t xml:space="preserve">In </w:t>
      </w:r>
      <w:bookmarkStart w:id="35" w:name="Para_2_9"/>
      <w:bookmarkEnd w:id="35"/>
      <w:r>
        <w:t>addition a number of options exist:</w:t>
      </w:r>
      <w:bookmarkEnd w:id="34"/>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6" w:name="_Toc32208927"/>
      <w:bookmarkStart w:id="37"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8" w:name="_Toc220918012"/>
      <w:r>
        <w:t>Capital Components of the Connection charge for Pre Vesting Connection Assets</w:t>
      </w:r>
      <w:bookmarkEnd w:id="36"/>
      <w:bookmarkEnd w:id="37"/>
      <w:bookmarkEnd w:id="38"/>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9" w:name="_Toc32208928"/>
      <w:bookmarkStart w:id="40" w:name="_Toc44315389"/>
      <w:bookmarkStart w:id="41" w:name="_Toc220918013"/>
      <w:r>
        <w:t>Non-Capital Components - Charging for Maintenance</w:t>
      </w:r>
      <w:r>
        <w:fldChar w:fldCharType="begin"/>
      </w:r>
      <w:r>
        <w:instrText xml:space="preserve"> XE "Maintenance" </w:instrText>
      </w:r>
      <w:r>
        <w:fldChar w:fldCharType="end"/>
      </w:r>
      <w:r>
        <w:t xml:space="preserve"> and Transmission Running Costs</w:t>
      </w:r>
      <w:bookmarkEnd w:id="39"/>
      <w:bookmarkEnd w:id="40"/>
      <w:bookmarkEnd w:id="41"/>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2" w:name="_Toc220918014"/>
      <w:r>
        <w:t>Part A: Site Specific Maintenance Charges</w:t>
      </w:r>
      <w:bookmarkEnd w:id="42"/>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3" w:name="_Toc220918015"/>
      <w:r>
        <w:t>Part B: Transmission Running Costs</w:t>
      </w:r>
      <w:bookmarkEnd w:id="43"/>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4" w:name="_Toc220918016"/>
      <w:r w:rsidRPr="00094C68">
        <w:rPr>
          <w:rFonts w:ascii="Arial" w:hAnsi="Arial" w:cs="Arial"/>
          <w:szCs w:val="22"/>
        </w:rPr>
        <w:t>The Basic Annual Connection Charge Formula</w:t>
      </w:r>
      <w:bookmarkEnd w:id="44"/>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5" w:name="_Hlt32209703"/>
      <w:bookmarkStart w:id="46" w:name="_Ref500843438"/>
      <w:bookmarkEnd w:id="45"/>
      <w:r w:rsidRPr="00094C68">
        <w:rPr>
          <w:rFonts w:ascii="Arial" w:hAnsi="Arial" w:cs="Arial"/>
          <w:szCs w:val="22"/>
        </w:rPr>
        <w:t xml:space="preserve">The </w:t>
      </w:r>
      <w:bookmarkStart w:id="47" w:name="Para_2_22"/>
      <w:bookmarkEnd w:id="47"/>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6"/>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8" w:name="_Toc32208932"/>
      <w:bookmarkStart w:id="49" w:name="_Toc44315393"/>
    </w:p>
    <w:p w14:paraId="35B32AB3" w14:textId="77777777" w:rsidR="00225419" w:rsidRDefault="00225419">
      <w:pPr>
        <w:pStyle w:val="Heading2"/>
      </w:pPr>
    </w:p>
    <w:p w14:paraId="3579E9C6" w14:textId="77777777" w:rsidR="00225419" w:rsidRDefault="00225419">
      <w:pPr>
        <w:pStyle w:val="Heading2"/>
      </w:pPr>
      <w:bookmarkStart w:id="50" w:name="_Toc220918017"/>
      <w:r>
        <w:t>Adjustment for Capital Contributions</w:t>
      </w:r>
      <w:bookmarkEnd w:id="48"/>
      <w:bookmarkEnd w:id="49"/>
      <w:bookmarkEnd w:id="50"/>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1" w:name="_Ref501761199"/>
      <w:r>
        <w:t xml:space="preserve">If a </w:t>
      </w:r>
      <w:bookmarkStart w:id="52" w:name="Para_2_25"/>
      <w:bookmarkEnd w:id="52"/>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1"/>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3"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4" w:name="_Hlt499019949"/>
      <w:bookmarkStart w:id="55" w:name="_Hlt499019955"/>
      <w:bookmarkEnd w:id="53"/>
      <w:bookmarkEnd w:id="54"/>
      <w:bookmarkEnd w:id="55"/>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6"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7" w:name="_Toc220918018"/>
      <w:r w:rsidRPr="00415339">
        <w:rPr>
          <w:color w:val="auto"/>
          <w:sz w:val="28"/>
          <w:szCs w:val="28"/>
        </w:rPr>
        <w:t>14.4 Other Charges</w:t>
      </w:r>
      <w:bookmarkEnd w:id="56"/>
      <w:bookmarkEnd w:id="57"/>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8" w:name="_Hlt490987527"/>
      <w:bookmarkStart w:id="59" w:name="_Ref477681385"/>
      <w:bookmarkEnd w:id="58"/>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9"/>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60" w:name="_Toc32208936"/>
      <w:bookmarkStart w:id="61" w:name="_Toc44315397"/>
      <w:bookmarkStart w:id="62" w:name="_Toc220918019"/>
      <w:r>
        <w:t>One</w:t>
      </w:r>
      <w:r>
        <w:noBreakHyphen/>
        <w:t>off Works</w:t>
      </w:r>
      <w:bookmarkEnd w:id="60"/>
      <w:bookmarkEnd w:id="61"/>
      <w:bookmarkEnd w:id="62"/>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3" w:name="_Ref2138694"/>
      <w:r>
        <w:t>For information, the general formula for the calculation of the one-off charge for works is outlined below</w:t>
      </w:r>
      <w:bookmarkEnd w:id="63"/>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4"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4"/>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5" w:name="_Toc220918020"/>
      <w:r>
        <w:t>Miscellaneous Charges</w:t>
      </w:r>
      <w:bookmarkEnd w:id="65"/>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6" w:name="_Hlt1554299"/>
      <w:bookmarkStart w:id="67" w:name="_Ref1554289"/>
      <w:bookmarkEnd w:id="66"/>
      <w:r>
        <w:t xml:space="preserve">  Other contract specific charges may be payable by the User, these will be set out in the Bilateral and Construction Agreements where appropriate.</w:t>
      </w:r>
      <w:bookmarkEnd w:id="67"/>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8" w:name="_Toc32208939"/>
      <w:bookmarkStart w:id="69" w:name="_Toc44315400"/>
      <w:bookmarkStart w:id="70" w:name="_Toc220918021"/>
      <w:r>
        <w:t>Rental sites</w:t>
      </w:r>
      <w:bookmarkEnd w:id="68"/>
      <w:bookmarkEnd w:id="69"/>
      <w:bookmarkEnd w:id="70"/>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1" w:name="_Toc220918022"/>
      <w:r>
        <w:t>Final Metering Scheme (FMS)/Energy Metering Systems</w:t>
      </w:r>
      <w:bookmarkEnd w:id="71"/>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2" w:name="_Toc44315402"/>
      <w:bookmarkStart w:id="73" w:name="_Toc220918023"/>
      <w:r>
        <w:rPr>
          <w:sz w:val="28"/>
          <w:szCs w:val="28"/>
        </w:rPr>
        <w:t>14.5</w:t>
      </w:r>
      <w:r w:rsidRPr="00395682">
        <w:rPr>
          <w:sz w:val="28"/>
          <w:szCs w:val="28"/>
        </w:rPr>
        <w:t xml:space="preserve"> Connection Agreements</w:t>
      </w:r>
      <w:bookmarkEnd w:id="72"/>
      <w:bookmarkEnd w:id="73"/>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4" w:name="_Toc220918024"/>
      <w:r>
        <w:t>Indicative Agreement</w:t>
      </w:r>
      <w:bookmarkEnd w:id="74"/>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5" w:name="_Toc493589034"/>
      <w:bookmarkStart w:id="76" w:name="_Toc32208943"/>
      <w:bookmarkStart w:id="77"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8" w:name="_Toc220918025"/>
      <w:r>
        <w:t>Outturning the Indicative Agreement</w:t>
      </w:r>
      <w:bookmarkEnd w:id="75"/>
      <w:bookmarkEnd w:id="76"/>
      <w:bookmarkEnd w:id="77"/>
      <w:bookmarkEnd w:id="78"/>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9" w:name="_Toc32208944"/>
      <w:bookmarkStart w:id="80" w:name="_Toc44315405"/>
      <w:bookmarkStart w:id="81" w:name="_Toc220918026"/>
      <w:r>
        <w:t>Firm Price Agreement</w:t>
      </w:r>
      <w:bookmarkEnd w:id="79"/>
      <w:bookmarkEnd w:id="80"/>
      <w:bookmarkEnd w:id="81"/>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2" w:name="_Toc220918027"/>
      <w:r>
        <w:t>Monthly Connection Charges</w:t>
      </w:r>
      <w:bookmarkEnd w:id="82"/>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3" w:name="_Toc44315407"/>
      <w:bookmarkStart w:id="84"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3"/>
      <w:bookmarkEnd w:id="84"/>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5" w:name="_Toc220918029"/>
      <w:r>
        <w:t>Charges Liable</w:t>
      </w:r>
      <w:bookmarkEnd w:id="85"/>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6" w:name="_Toc220918030"/>
      <w:r>
        <w:t>Repayment on Re-Use of Assets</w:t>
      </w:r>
      <w:bookmarkEnd w:id="86"/>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7" w:name="_Toc220918031"/>
      <w:r>
        <w:t>Valuation of Assets that are re-used as connection assets or existing infrastructure assets re-allocated to connection</w:t>
      </w:r>
      <w:bookmarkEnd w:id="87"/>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8" w:name="_Toc44315413"/>
      <w:bookmarkStart w:id="89" w:name="_Toc220918032"/>
      <w:r w:rsidRPr="007F69E9">
        <w:rPr>
          <w:color w:val="auto"/>
          <w:sz w:val="28"/>
          <w:szCs w:val="28"/>
        </w:rPr>
        <w:t>14.7 Contestability</w:t>
      </w:r>
      <w:bookmarkEnd w:id="88"/>
      <w:bookmarkEnd w:id="89"/>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90" w:name="_Toc32208953"/>
      <w:bookmarkStart w:id="91" w:name="_Toc44315414"/>
    </w:p>
    <w:p w14:paraId="30FF6B22" w14:textId="77777777" w:rsidR="00225419" w:rsidRDefault="00225419"/>
    <w:p w14:paraId="51BDC2A7" w14:textId="77777777" w:rsidR="00225419" w:rsidRDefault="00225419">
      <w:pPr>
        <w:pStyle w:val="Heading2"/>
      </w:pPr>
      <w:bookmarkStart w:id="92" w:name="_Toc220918033"/>
      <w:bookmarkEnd w:id="90"/>
      <w:bookmarkEnd w:id="91"/>
      <w:r>
        <w:t>Contestability in Construction</w:t>
      </w:r>
      <w:bookmarkEnd w:id="92"/>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3" w:name="_Toc44315417"/>
      <w:bookmarkStart w:id="94" w:name="_Toc220918035"/>
      <w:r w:rsidRPr="00415339">
        <w:rPr>
          <w:color w:val="auto"/>
          <w:sz w:val="28"/>
          <w:szCs w:val="28"/>
        </w:rPr>
        <w:t>14.8 Asset Replacement</w:t>
      </w:r>
      <w:bookmarkEnd w:id="93"/>
      <w:bookmarkEnd w:id="94"/>
    </w:p>
    <w:p w14:paraId="14DD157F" w14:textId="77777777" w:rsidR="00225419" w:rsidRDefault="00225419">
      <w:pPr>
        <w:pStyle w:val="1"/>
        <w:tabs>
          <w:tab w:val="left" w:pos="-1440"/>
          <w:tab w:val="num" w:pos="709"/>
        </w:tabs>
        <w:ind w:left="709" w:hanging="709"/>
        <w:jc w:val="both"/>
      </w:pPr>
      <w:bookmarkStart w:id="95" w:name="_Hlt492191662"/>
      <w:bookmarkStart w:id="96" w:name="_Ref491666437"/>
      <w:bookmarkStart w:id="97" w:name="_Ref501761566"/>
      <w:bookmarkEnd w:id="95"/>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6"/>
    <w:bookmarkEnd w:id="97"/>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8" w:name="_Toc220918036"/>
      <w:r>
        <w:t>Asset Replacement that includes a change of Voltage</w:t>
      </w:r>
      <w:bookmarkEnd w:id="98"/>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9" w:name="_Toc44315419"/>
      <w:bookmarkStart w:id="100" w:name="_Toc220918037"/>
      <w:r w:rsidRPr="00415339">
        <w:rPr>
          <w:color w:val="auto"/>
          <w:sz w:val="28"/>
          <w:szCs w:val="28"/>
        </w:rPr>
        <w:t>14.9 Data Requirements</w:t>
      </w:r>
      <w:bookmarkEnd w:id="99"/>
      <w:bookmarkEnd w:id="100"/>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1" w:name="_Ref531686418"/>
      <w:bookmarkStart w:id="102"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3" w:name="_Toc220918038"/>
      <w:bookmarkStart w:id="104" w:name="_Toc44315421"/>
      <w:r w:rsidRPr="00415339">
        <w:rPr>
          <w:color w:val="auto"/>
          <w:sz w:val="28"/>
          <w:szCs w:val="28"/>
        </w:rPr>
        <w:t>14.10 Applications</w:t>
      </w:r>
      <w:bookmarkEnd w:id="103"/>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5" w:name="_Toc220918039"/>
      <w:r w:rsidRPr="00415339">
        <w:rPr>
          <w:color w:val="auto"/>
          <w:sz w:val="28"/>
          <w:szCs w:val="28"/>
        </w:rPr>
        <w:t>14.11 Illustrative Connection Charges</w:t>
      </w:r>
      <w:bookmarkEnd w:id="101"/>
      <w:bookmarkEnd w:id="102"/>
      <w:bookmarkEnd w:id="104"/>
      <w:bookmarkEnd w:id="105"/>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6" w:name="_Toc32208961"/>
      <w:bookmarkStart w:id="107" w:name="_Toc44315422"/>
      <w:bookmarkStart w:id="108"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6"/>
      <w:bookmarkEnd w:id="107"/>
      <w:bookmarkEnd w:id="108"/>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9" w:name="_Toc220918041"/>
      <w:bookmarkStart w:id="110" w:name="_Toc44315423"/>
      <w:r w:rsidRPr="002F776A">
        <w:t>Connection Examples</w:t>
      </w:r>
      <w:bookmarkEnd w:id="109"/>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10"/>
    </w:p>
    <w:p w14:paraId="25208F68" w14:textId="77777777" w:rsidR="00225419" w:rsidRPr="00415339" w:rsidRDefault="00225419">
      <w:pPr>
        <w:pStyle w:val="Heading1"/>
        <w:rPr>
          <w:color w:val="auto"/>
          <w:sz w:val="28"/>
          <w:szCs w:val="28"/>
        </w:rPr>
      </w:pPr>
      <w:bookmarkStart w:id="111" w:name="_Toc220918042"/>
      <w:r w:rsidRPr="00415339">
        <w:rPr>
          <w:color w:val="auto"/>
          <w:sz w:val="28"/>
          <w:szCs w:val="28"/>
        </w:rPr>
        <w:t>14.12 Examples of Connection Charge Calculations</w:t>
      </w:r>
      <w:bookmarkEnd w:id="111"/>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2" w:name="_Toc32208970"/>
      <w:bookmarkStart w:id="113" w:name="_Toc44315431"/>
      <w:bookmarkStart w:id="114" w:name="_Toc220918043"/>
      <w:r w:rsidRPr="00225419">
        <w:rPr>
          <w:rFonts w:ascii="Arial" w:hAnsi="Arial" w:cs="Arial"/>
          <w:szCs w:val="22"/>
        </w:rPr>
        <w:t>Example 1</w:t>
      </w:r>
      <w:bookmarkEnd w:id="112"/>
      <w:bookmarkEnd w:id="113"/>
      <w:bookmarkEnd w:id="114"/>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5"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5"/>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6" w:name="_Toc44315432"/>
      <w:bookmarkStart w:id="117" w:name="_Toc220918044"/>
    </w:p>
    <w:p w14:paraId="1F4808FD" w14:textId="77777777" w:rsidR="00225419" w:rsidRDefault="00225419">
      <w:pPr>
        <w:pStyle w:val="Heading2"/>
      </w:pPr>
      <w:r>
        <w:t>Example 2</w:t>
      </w:r>
      <w:bookmarkEnd w:id="116"/>
      <w:bookmarkEnd w:id="117"/>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8" w:name="_Toc32208972"/>
      <w:bookmarkStart w:id="119" w:name="_Toc44315433"/>
      <w:bookmarkStart w:id="120" w:name="_Toc220918045"/>
      <w:r>
        <w:t>Example 3</w:t>
      </w:r>
      <w:bookmarkEnd w:id="118"/>
      <w:bookmarkEnd w:id="119"/>
      <w:bookmarkEnd w:id="120"/>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1" w:name="_Toc32208973"/>
      <w:bookmarkStart w:id="122" w:name="_Toc44315434"/>
      <w:bookmarkStart w:id="123" w:name="_Toc220918046"/>
      <w:r>
        <w:t>Example 4</w:t>
      </w:r>
      <w:bookmarkEnd w:id="121"/>
      <w:bookmarkEnd w:id="122"/>
      <w:bookmarkEnd w:id="123"/>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4" w:name="_Toc48626029"/>
      <w:bookmarkStart w:id="125" w:name="_Toc220918047"/>
      <w:r w:rsidRPr="00415339">
        <w:rPr>
          <w:color w:val="auto"/>
          <w:sz w:val="28"/>
          <w:szCs w:val="28"/>
        </w:rPr>
        <w:t xml:space="preserve">14.13 </w:t>
      </w:r>
      <w:bookmarkEnd w:id="124"/>
      <w:r w:rsidRPr="00415339">
        <w:rPr>
          <w:color w:val="auto"/>
          <w:sz w:val="28"/>
          <w:szCs w:val="28"/>
        </w:rPr>
        <w:t>Nominally Over Equipped Connection Sites</w:t>
      </w:r>
      <w:bookmarkEnd w:id="125"/>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6" w:name="_Toc44315467"/>
      <w:bookmarkStart w:id="127" w:name="_Toc220918048"/>
      <w:r>
        <w:t>Historical</w:t>
      </w:r>
      <w:bookmarkEnd w:id="126"/>
      <w:bookmarkEnd w:id="127"/>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8" w:name="_Toc44315469"/>
      <w:bookmarkStart w:id="129" w:name="_Toc220918049"/>
      <w:r>
        <w:t>Early Construction</w:t>
      </w:r>
      <w:bookmarkEnd w:id="128"/>
      <w:bookmarkEnd w:id="129"/>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30" w:name="_Toc44315470"/>
    </w:p>
    <w:p w14:paraId="6F7A293D" w14:textId="77777777" w:rsidR="00225419" w:rsidRDefault="00225419"/>
    <w:p w14:paraId="3C8CFF19" w14:textId="77777777" w:rsidR="00225419" w:rsidRDefault="00225419">
      <w:pPr>
        <w:pStyle w:val="Heading2"/>
        <w:jc w:val="both"/>
      </w:pPr>
      <w:bookmarkStart w:id="131" w:name="_Toc220918050"/>
      <w:r>
        <w:t>Connection site Specific Technical or Economic Conditions</w:t>
      </w:r>
      <w:bookmarkEnd w:id="130"/>
      <w:bookmarkEnd w:id="131"/>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2" w:name="_Toc32201074"/>
      <w:bookmarkStart w:id="133" w:name="_Toc49661105"/>
      <w:bookmarkStart w:id="134"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2"/>
      <w:bookmarkEnd w:id="133"/>
      <w:bookmarkEnd w:id="134"/>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5" w:name="_Hlt501800266"/>
      <w:bookmarkStart w:id="136" w:name="_Hlt506958549"/>
      <w:bookmarkStart w:id="137" w:name="_Hlt531602422"/>
      <w:bookmarkStart w:id="138" w:name="_Ref492170858"/>
      <w:bookmarkStart w:id="139" w:name="_Ref501800370"/>
      <w:bookmarkStart w:id="140" w:name="_Ref506633072"/>
      <w:bookmarkStart w:id="141" w:name="_Ref531602385"/>
      <w:bookmarkStart w:id="142" w:name="_Toc32201075"/>
      <w:bookmarkStart w:id="143" w:name="_Toc49661106"/>
      <w:bookmarkEnd w:id="135"/>
      <w:bookmarkEnd w:id="136"/>
      <w:bookmarkEnd w:id="137"/>
      <w:r>
        <w:br w:type="page"/>
      </w:r>
      <w:bookmarkStart w:id="144"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8"/>
      <w:bookmarkEnd w:id="139"/>
      <w:bookmarkEnd w:id="140"/>
      <w:bookmarkEnd w:id="141"/>
      <w:bookmarkEnd w:id="142"/>
      <w:bookmarkEnd w:id="143"/>
      <w:bookmarkEnd w:id="144"/>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5" w:name="_Hlt501802899"/>
      <w:bookmarkEnd w:id="145"/>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6" w:name="OLE_LINK10"/>
      <w:bookmarkStart w:id="147" w:name="OLE_LINK11"/>
      <w:r>
        <w:t xml:space="preserve">represents the combined effect of the </w:t>
      </w:r>
      <w:r w:rsidR="0084619F">
        <w:t xml:space="preserve">three </w:t>
      </w:r>
      <w:r>
        <w:t>wider locational tariff component</w:t>
      </w:r>
      <w:r w:rsidR="0048210A">
        <w:t>s</w:t>
      </w:r>
      <w:bookmarkEnd w:id="146"/>
      <w:bookmarkEnd w:id="147"/>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8" w:name="_Toc32201076"/>
      <w:bookmarkStart w:id="149" w:name="_Toc49661107"/>
      <w:bookmarkStart w:id="150" w:name="_Toc274049678"/>
      <w:r>
        <w:t>The Transport Model</w:t>
      </w:r>
      <w:bookmarkEnd w:id="148"/>
      <w:bookmarkEnd w:id="149"/>
      <w:bookmarkEnd w:id="150"/>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1" w:name="_Toc49661108"/>
      <w:bookmarkStart w:id="152" w:name="_Toc274049679"/>
      <w:r w:rsidRPr="006661FE">
        <w:rPr>
          <w:rFonts w:ascii="Arial" w:hAnsi="Arial" w:cs="Arial"/>
          <w:b/>
        </w:rPr>
        <w:t>Model Inputs</w:t>
      </w:r>
      <w:bookmarkEnd w:id="151"/>
      <w:bookmarkEnd w:id="152"/>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3"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3"/>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7370" w:type="dxa"/>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4"/>
        <w:gridCol w:w="1915"/>
        <w:gridCol w:w="1860"/>
        <w:gridCol w:w="1501"/>
      </w:tblGrid>
      <w:tr w:rsidR="00995826" w:rsidRPr="00506BD8" w14:paraId="177DE49B" w14:textId="271E9CBC" w:rsidTr="00682373">
        <w:tc>
          <w:tcPr>
            <w:tcW w:w="2094" w:type="dxa"/>
            <w:vAlign w:val="center"/>
          </w:tcPr>
          <w:p w14:paraId="03BE7D5C" w14:textId="77777777" w:rsidR="00995826" w:rsidRPr="00874A70" w:rsidRDefault="00995826" w:rsidP="00995826">
            <w:pPr>
              <w:pStyle w:val="1"/>
              <w:jc w:val="center"/>
              <w:rPr>
                <w:b/>
                <w:szCs w:val="22"/>
              </w:rPr>
            </w:pPr>
            <w:r w:rsidRPr="00874A70">
              <w:rPr>
                <w:b/>
                <w:szCs w:val="22"/>
              </w:rPr>
              <w:t>Generation Plant Type</w:t>
            </w:r>
          </w:p>
        </w:tc>
        <w:tc>
          <w:tcPr>
            <w:tcW w:w="1915" w:type="dxa"/>
            <w:vAlign w:val="center"/>
          </w:tcPr>
          <w:p w14:paraId="3DDBE72C" w14:textId="77777777" w:rsidR="00995826" w:rsidRPr="00874A70" w:rsidRDefault="00995826" w:rsidP="00995826">
            <w:pPr>
              <w:pStyle w:val="1"/>
              <w:jc w:val="center"/>
              <w:rPr>
                <w:b/>
                <w:szCs w:val="22"/>
              </w:rPr>
            </w:pPr>
            <w:r w:rsidRPr="00874A70">
              <w:rPr>
                <w:b/>
                <w:szCs w:val="22"/>
              </w:rPr>
              <w:t>Peak Security Background</w:t>
            </w:r>
          </w:p>
        </w:tc>
        <w:tc>
          <w:tcPr>
            <w:tcW w:w="1860" w:type="dxa"/>
            <w:vAlign w:val="center"/>
          </w:tcPr>
          <w:p w14:paraId="38405807" w14:textId="77777777" w:rsidR="00995826" w:rsidRPr="00874A70" w:rsidRDefault="00995826" w:rsidP="00995826">
            <w:pPr>
              <w:pStyle w:val="1"/>
              <w:jc w:val="center"/>
              <w:rPr>
                <w:b/>
                <w:szCs w:val="22"/>
              </w:rPr>
            </w:pPr>
            <w:r w:rsidRPr="00874A70">
              <w:rPr>
                <w:b/>
                <w:szCs w:val="22"/>
              </w:rPr>
              <w:t>Year Round Background</w:t>
            </w:r>
          </w:p>
        </w:tc>
        <w:tc>
          <w:tcPr>
            <w:tcW w:w="1501" w:type="dxa"/>
          </w:tcPr>
          <w:p w14:paraId="4DF67F6B" w14:textId="214BA771" w:rsidR="00995826" w:rsidRPr="00874A70" w:rsidRDefault="00995826" w:rsidP="00995826">
            <w:pPr>
              <w:pStyle w:val="1"/>
              <w:jc w:val="center"/>
              <w:rPr>
                <w:b/>
                <w:szCs w:val="22"/>
              </w:rPr>
            </w:pPr>
            <w:ins w:id="154" w:author="Martin Cahill [NESO]" w:date="2025-05-20T13:25:00Z" w16du:dateUtc="2025-05-20T12:25:00Z">
              <w:r>
                <w:rPr>
                  <w:b/>
                  <w:szCs w:val="22"/>
                </w:rPr>
                <w:t>Technology Type</w:t>
              </w:r>
            </w:ins>
          </w:p>
        </w:tc>
      </w:tr>
      <w:tr w:rsidR="00995826" w:rsidRPr="00506BD8" w14:paraId="45F61E55" w14:textId="7114B858" w:rsidTr="00682373">
        <w:tc>
          <w:tcPr>
            <w:tcW w:w="2094" w:type="dxa"/>
          </w:tcPr>
          <w:p w14:paraId="53B7BC8A" w14:textId="77777777" w:rsidR="00995826" w:rsidRPr="00874A70" w:rsidRDefault="00995826" w:rsidP="00995826">
            <w:pPr>
              <w:pStyle w:val="1"/>
              <w:jc w:val="both"/>
              <w:rPr>
                <w:szCs w:val="22"/>
              </w:rPr>
            </w:pPr>
            <w:r w:rsidRPr="00874A70">
              <w:rPr>
                <w:szCs w:val="22"/>
              </w:rPr>
              <w:t>Intermittent</w:t>
            </w:r>
          </w:p>
        </w:tc>
        <w:tc>
          <w:tcPr>
            <w:tcW w:w="1915" w:type="dxa"/>
          </w:tcPr>
          <w:p w14:paraId="4AC8D6BE" w14:textId="77777777" w:rsidR="00995826" w:rsidRPr="00874A70" w:rsidRDefault="00995826" w:rsidP="00995826">
            <w:pPr>
              <w:pStyle w:val="1"/>
              <w:jc w:val="center"/>
              <w:rPr>
                <w:szCs w:val="22"/>
              </w:rPr>
            </w:pPr>
            <w:r w:rsidRPr="00874A70">
              <w:rPr>
                <w:szCs w:val="22"/>
              </w:rPr>
              <w:t>Fixed (0%)</w:t>
            </w:r>
          </w:p>
        </w:tc>
        <w:tc>
          <w:tcPr>
            <w:tcW w:w="1860" w:type="dxa"/>
          </w:tcPr>
          <w:p w14:paraId="15E32459" w14:textId="77777777" w:rsidR="00995826" w:rsidRPr="00874A70" w:rsidRDefault="00995826" w:rsidP="00995826">
            <w:pPr>
              <w:pStyle w:val="1"/>
              <w:jc w:val="center"/>
              <w:rPr>
                <w:szCs w:val="22"/>
              </w:rPr>
            </w:pPr>
            <w:r w:rsidRPr="00874A70">
              <w:rPr>
                <w:szCs w:val="22"/>
              </w:rPr>
              <w:t>Fixed (70%)</w:t>
            </w:r>
          </w:p>
        </w:tc>
        <w:tc>
          <w:tcPr>
            <w:tcW w:w="1501" w:type="dxa"/>
          </w:tcPr>
          <w:p w14:paraId="04C8DFAE" w14:textId="6E635F0F" w:rsidR="00995826" w:rsidRPr="00874A70" w:rsidRDefault="00995826" w:rsidP="00995826">
            <w:pPr>
              <w:pStyle w:val="1"/>
              <w:jc w:val="center"/>
              <w:rPr>
                <w:szCs w:val="22"/>
              </w:rPr>
            </w:pPr>
            <w:ins w:id="155" w:author="Martin Cahill [NESO]" w:date="2025-05-20T13:25:00Z" w16du:dateUtc="2025-05-20T12:25:00Z">
              <w:r>
                <w:rPr>
                  <w:szCs w:val="22"/>
                </w:rPr>
                <w:t>Intermittent</w:t>
              </w:r>
            </w:ins>
          </w:p>
        </w:tc>
      </w:tr>
      <w:tr w:rsidR="00995826" w:rsidRPr="00506BD8" w14:paraId="7C06D146" w14:textId="038F53A0" w:rsidTr="00682373">
        <w:tc>
          <w:tcPr>
            <w:tcW w:w="2094" w:type="dxa"/>
          </w:tcPr>
          <w:p w14:paraId="0DF67EF8" w14:textId="77777777" w:rsidR="00995826" w:rsidRPr="00874A70" w:rsidRDefault="00995826" w:rsidP="00995826">
            <w:pPr>
              <w:pStyle w:val="1"/>
              <w:jc w:val="both"/>
              <w:rPr>
                <w:szCs w:val="22"/>
              </w:rPr>
            </w:pPr>
            <w:r w:rsidRPr="00874A70">
              <w:rPr>
                <w:szCs w:val="22"/>
              </w:rPr>
              <w:t>Nuclear &amp; CCS</w:t>
            </w:r>
          </w:p>
        </w:tc>
        <w:tc>
          <w:tcPr>
            <w:tcW w:w="1915" w:type="dxa"/>
          </w:tcPr>
          <w:p w14:paraId="4471ACA3" w14:textId="77777777" w:rsidR="00995826" w:rsidRPr="00874A70" w:rsidRDefault="00995826" w:rsidP="00995826">
            <w:pPr>
              <w:pStyle w:val="1"/>
              <w:jc w:val="center"/>
              <w:rPr>
                <w:szCs w:val="22"/>
              </w:rPr>
            </w:pPr>
            <w:r w:rsidRPr="00874A70">
              <w:rPr>
                <w:szCs w:val="22"/>
              </w:rPr>
              <w:t>Variable</w:t>
            </w:r>
          </w:p>
        </w:tc>
        <w:tc>
          <w:tcPr>
            <w:tcW w:w="1860" w:type="dxa"/>
          </w:tcPr>
          <w:p w14:paraId="57F8BA10" w14:textId="77777777" w:rsidR="00995826" w:rsidRPr="00874A70" w:rsidRDefault="00995826" w:rsidP="00995826">
            <w:pPr>
              <w:pStyle w:val="1"/>
              <w:jc w:val="center"/>
              <w:rPr>
                <w:szCs w:val="22"/>
              </w:rPr>
            </w:pPr>
            <w:r w:rsidRPr="00874A70">
              <w:rPr>
                <w:szCs w:val="22"/>
              </w:rPr>
              <w:t>Fixed (85%)</w:t>
            </w:r>
          </w:p>
        </w:tc>
        <w:tc>
          <w:tcPr>
            <w:tcW w:w="1501" w:type="dxa"/>
          </w:tcPr>
          <w:p w14:paraId="2B8D2A6B" w14:textId="7542A773" w:rsidR="00995826" w:rsidRPr="00874A70" w:rsidRDefault="00995826" w:rsidP="00995826">
            <w:pPr>
              <w:pStyle w:val="1"/>
              <w:jc w:val="center"/>
              <w:rPr>
                <w:szCs w:val="22"/>
              </w:rPr>
            </w:pPr>
            <w:ins w:id="156" w:author="Martin Cahill [NESO]" w:date="2025-05-20T13:25:00Z" w16du:dateUtc="2025-05-20T12:25:00Z">
              <w:r>
                <w:rPr>
                  <w:szCs w:val="22"/>
                </w:rPr>
                <w:t>Conventional Low Carbon</w:t>
              </w:r>
            </w:ins>
          </w:p>
        </w:tc>
      </w:tr>
      <w:tr w:rsidR="00995826" w:rsidRPr="00506BD8" w14:paraId="1DC1DE16" w14:textId="1609C672" w:rsidTr="00682373">
        <w:tc>
          <w:tcPr>
            <w:tcW w:w="2094" w:type="dxa"/>
          </w:tcPr>
          <w:p w14:paraId="2C9765FD" w14:textId="77777777" w:rsidR="00995826" w:rsidRPr="00874A70" w:rsidRDefault="00995826" w:rsidP="00995826">
            <w:pPr>
              <w:pStyle w:val="1"/>
              <w:jc w:val="both"/>
              <w:rPr>
                <w:szCs w:val="22"/>
              </w:rPr>
            </w:pPr>
            <w:r w:rsidRPr="00874A70">
              <w:rPr>
                <w:szCs w:val="22"/>
              </w:rPr>
              <w:t>Interconnectors</w:t>
            </w:r>
          </w:p>
        </w:tc>
        <w:tc>
          <w:tcPr>
            <w:tcW w:w="1915" w:type="dxa"/>
          </w:tcPr>
          <w:p w14:paraId="4730629E" w14:textId="77777777" w:rsidR="00995826" w:rsidRPr="00874A70" w:rsidRDefault="00995826" w:rsidP="00995826">
            <w:pPr>
              <w:pStyle w:val="1"/>
              <w:jc w:val="center"/>
              <w:rPr>
                <w:szCs w:val="22"/>
              </w:rPr>
            </w:pPr>
            <w:r w:rsidRPr="00874A70">
              <w:rPr>
                <w:szCs w:val="22"/>
              </w:rPr>
              <w:t>Fixed (0%)</w:t>
            </w:r>
          </w:p>
        </w:tc>
        <w:tc>
          <w:tcPr>
            <w:tcW w:w="1860" w:type="dxa"/>
          </w:tcPr>
          <w:p w14:paraId="26441AB8" w14:textId="77777777" w:rsidR="00995826" w:rsidRPr="00874A70" w:rsidRDefault="00995826" w:rsidP="00995826">
            <w:pPr>
              <w:pStyle w:val="1"/>
              <w:jc w:val="center"/>
              <w:rPr>
                <w:szCs w:val="22"/>
              </w:rPr>
            </w:pPr>
            <w:r w:rsidRPr="00874A70">
              <w:rPr>
                <w:szCs w:val="22"/>
              </w:rPr>
              <w:t>Fixed (100%)</w:t>
            </w:r>
          </w:p>
        </w:tc>
        <w:tc>
          <w:tcPr>
            <w:tcW w:w="1501" w:type="dxa"/>
          </w:tcPr>
          <w:p w14:paraId="406DA189" w14:textId="191EE14A" w:rsidR="00995826" w:rsidRPr="00874A70" w:rsidRDefault="00995826" w:rsidP="00995826">
            <w:pPr>
              <w:pStyle w:val="1"/>
              <w:jc w:val="center"/>
              <w:rPr>
                <w:szCs w:val="22"/>
              </w:rPr>
            </w:pPr>
            <w:ins w:id="157" w:author="Martin Cahill [NESO]" w:date="2025-05-20T13:25:00Z" w16du:dateUtc="2025-05-20T12:25:00Z">
              <w:r>
                <w:rPr>
                  <w:szCs w:val="22"/>
                </w:rPr>
                <w:t>N/A</w:t>
              </w:r>
            </w:ins>
          </w:p>
        </w:tc>
      </w:tr>
      <w:tr w:rsidR="00995826" w:rsidRPr="00506BD8" w14:paraId="4C8CC99E" w14:textId="599CB976" w:rsidTr="00682373">
        <w:tc>
          <w:tcPr>
            <w:tcW w:w="2094" w:type="dxa"/>
          </w:tcPr>
          <w:p w14:paraId="3171B248" w14:textId="77777777" w:rsidR="00995826" w:rsidRPr="00874A70" w:rsidRDefault="00995826" w:rsidP="00995826">
            <w:pPr>
              <w:pStyle w:val="1"/>
              <w:jc w:val="both"/>
              <w:rPr>
                <w:szCs w:val="22"/>
              </w:rPr>
            </w:pPr>
            <w:r w:rsidRPr="00874A70">
              <w:rPr>
                <w:szCs w:val="22"/>
              </w:rPr>
              <w:t>Hydro</w:t>
            </w:r>
          </w:p>
        </w:tc>
        <w:tc>
          <w:tcPr>
            <w:tcW w:w="1915" w:type="dxa"/>
          </w:tcPr>
          <w:p w14:paraId="71D14826" w14:textId="77777777" w:rsidR="00995826" w:rsidRPr="00874A70" w:rsidRDefault="00995826" w:rsidP="00995826">
            <w:pPr>
              <w:pStyle w:val="1"/>
              <w:jc w:val="center"/>
              <w:rPr>
                <w:szCs w:val="22"/>
              </w:rPr>
            </w:pPr>
            <w:r w:rsidRPr="00874A70">
              <w:rPr>
                <w:szCs w:val="22"/>
              </w:rPr>
              <w:t>Variable</w:t>
            </w:r>
          </w:p>
        </w:tc>
        <w:tc>
          <w:tcPr>
            <w:tcW w:w="1860" w:type="dxa"/>
          </w:tcPr>
          <w:p w14:paraId="04C9CB66" w14:textId="67ECBB71" w:rsidR="00995826" w:rsidRPr="00874A70" w:rsidRDefault="00995826" w:rsidP="00995826">
            <w:pPr>
              <w:pStyle w:val="1"/>
              <w:jc w:val="center"/>
              <w:rPr>
                <w:szCs w:val="22"/>
              </w:rPr>
            </w:pPr>
            <w:r w:rsidRPr="00874A70">
              <w:rPr>
                <w:szCs w:val="22"/>
              </w:rPr>
              <w:t>Variable</w:t>
            </w:r>
            <w:r>
              <w:rPr>
                <w:szCs w:val="22"/>
              </w:rPr>
              <w:t xml:space="preserve"> (&gt;10%)</w:t>
            </w:r>
          </w:p>
        </w:tc>
        <w:tc>
          <w:tcPr>
            <w:tcW w:w="1501" w:type="dxa"/>
          </w:tcPr>
          <w:p w14:paraId="1E46569F" w14:textId="50B586C2" w:rsidR="00995826" w:rsidRPr="00874A70" w:rsidRDefault="00995826" w:rsidP="00995826">
            <w:pPr>
              <w:pStyle w:val="1"/>
              <w:jc w:val="center"/>
              <w:rPr>
                <w:szCs w:val="22"/>
              </w:rPr>
            </w:pPr>
            <w:ins w:id="158" w:author="Martin Cahill [NESO]" w:date="2025-05-20T13:25:00Z" w16du:dateUtc="2025-05-20T12:25:00Z">
              <w:r>
                <w:rPr>
                  <w:szCs w:val="22"/>
                </w:rPr>
                <w:t>Conventional Low Carbon</w:t>
              </w:r>
            </w:ins>
          </w:p>
        </w:tc>
      </w:tr>
      <w:tr w:rsidR="00995826" w:rsidRPr="00506BD8" w14:paraId="11CB4A1A" w14:textId="17D2C4C9" w:rsidTr="00682373">
        <w:tc>
          <w:tcPr>
            <w:tcW w:w="2094" w:type="dxa"/>
          </w:tcPr>
          <w:p w14:paraId="501F89C4" w14:textId="77777777" w:rsidR="00995826" w:rsidRPr="00874A70" w:rsidRDefault="00995826" w:rsidP="00995826">
            <w:pPr>
              <w:pStyle w:val="1"/>
              <w:jc w:val="both"/>
              <w:rPr>
                <w:szCs w:val="22"/>
              </w:rPr>
            </w:pPr>
            <w:r w:rsidRPr="00874A70">
              <w:rPr>
                <w:szCs w:val="22"/>
              </w:rPr>
              <w:t>Pumped Storage</w:t>
            </w:r>
          </w:p>
        </w:tc>
        <w:tc>
          <w:tcPr>
            <w:tcW w:w="1915" w:type="dxa"/>
          </w:tcPr>
          <w:p w14:paraId="64F4F619" w14:textId="77777777" w:rsidR="00995826" w:rsidRPr="00874A70" w:rsidRDefault="00995826" w:rsidP="00995826">
            <w:pPr>
              <w:pStyle w:val="1"/>
              <w:jc w:val="center"/>
              <w:rPr>
                <w:szCs w:val="22"/>
              </w:rPr>
            </w:pPr>
            <w:r w:rsidRPr="00874A70">
              <w:rPr>
                <w:szCs w:val="22"/>
              </w:rPr>
              <w:t>Variable</w:t>
            </w:r>
          </w:p>
        </w:tc>
        <w:tc>
          <w:tcPr>
            <w:tcW w:w="1860" w:type="dxa"/>
          </w:tcPr>
          <w:p w14:paraId="24920B61" w14:textId="77777777" w:rsidR="00995826" w:rsidRPr="00874A70" w:rsidRDefault="00995826" w:rsidP="00995826">
            <w:pPr>
              <w:pStyle w:val="1"/>
              <w:jc w:val="center"/>
              <w:rPr>
                <w:szCs w:val="22"/>
              </w:rPr>
            </w:pPr>
            <w:r w:rsidRPr="00874A70">
              <w:rPr>
                <w:szCs w:val="22"/>
              </w:rPr>
              <w:t>Fixed (50%)</w:t>
            </w:r>
          </w:p>
        </w:tc>
        <w:tc>
          <w:tcPr>
            <w:tcW w:w="1501" w:type="dxa"/>
          </w:tcPr>
          <w:p w14:paraId="1CFC8EDD" w14:textId="5EFFA720" w:rsidR="00995826" w:rsidRPr="00874A70" w:rsidRDefault="00995826" w:rsidP="00995826">
            <w:pPr>
              <w:pStyle w:val="1"/>
              <w:jc w:val="center"/>
              <w:rPr>
                <w:szCs w:val="22"/>
              </w:rPr>
            </w:pPr>
            <w:ins w:id="159" w:author="Martin Cahill [NESO]" w:date="2025-05-20T13:25:00Z" w16du:dateUtc="2025-05-20T12:25:00Z">
              <w:r>
                <w:rPr>
                  <w:szCs w:val="22"/>
                </w:rPr>
                <w:t>Conventional Carbon</w:t>
              </w:r>
            </w:ins>
          </w:p>
        </w:tc>
      </w:tr>
      <w:tr w:rsidR="00995826" w:rsidRPr="00506BD8" w14:paraId="5F4836F2" w14:textId="14EEED31" w:rsidTr="00682373">
        <w:tc>
          <w:tcPr>
            <w:tcW w:w="2094" w:type="dxa"/>
          </w:tcPr>
          <w:p w14:paraId="3EE69452" w14:textId="77777777" w:rsidR="00995826" w:rsidRPr="00874A70" w:rsidRDefault="00995826" w:rsidP="00995826">
            <w:pPr>
              <w:pStyle w:val="1"/>
              <w:jc w:val="both"/>
              <w:rPr>
                <w:szCs w:val="22"/>
              </w:rPr>
            </w:pPr>
            <w:r w:rsidRPr="00874A70">
              <w:rPr>
                <w:szCs w:val="22"/>
              </w:rPr>
              <w:t>Peaking</w:t>
            </w:r>
          </w:p>
        </w:tc>
        <w:tc>
          <w:tcPr>
            <w:tcW w:w="1915" w:type="dxa"/>
          </w:tcPr>
          <w:p w14:paraId="2ED4F591" w14:textId="77777777" w:rsidR="00995826" w:rsidRPr="00874A70" w:rsidRDefault="00995826" w:rsidP="00995826">
            <w:pPr>
              <w:pStyle w:val="1"/>
              <w:jc w:val="center"/>
              <w:rPr>
                <w:szCs w:val="22"/>
              </w:rPr>
            </w:pPr>
            <w:r w:rsidRPr="00874A70">
              <w:rPr>
                <w:szCs w:val="22"/>
              </w:rPr>
              <w:t>Variable</w:t>
            </w:r>
          </w:p>
        </w:tc>
        <w:tc>
          <w:tcPr>
            <w:tcW w:w="1860" w:type="dxa"/>
          </w:tcPr>
          <w:p w14:paraId="3ADD851B" w14:textId="77777777" w:rsidR="00995826" w:rsidRPr="00874A70" w:rsidRDefault="00995826" w:rsidP="00995826">
            <w:pPr>
              <w:pStyle w:val="1"/>
              <w:jc w:val="center"/>
              <w:rPr>
                <w:szCs w:val="22"/>
              </w:rPr>
            </w:pPr>
            <w:r w:rsidRPr="00874A70">
              <w:rPr>
                <w:szCs w:val="22"/>
              </w:rPr>
              <w:t>Fixed  (0%)</w:t>
            </w:r>
          </w:p>
        </w:tc>
        <w:tc>
          <w:tcPr>
            <w:tcW w:w="1501" w:type="dxa"/>
          </w:tcPr>
          <w:p w14:paraId="7AC8A5DF" w14:textId="10BB70FC" w:rsidR="00995826" w:rsidRPr="00874A70" w:rsidRDefault="00995826" w:rsidP="00995826">
            <w:pPr>
              <w:pStyle w:val="1"/>
              <w:jc w:val="center"/>
              <w:rPr>
                <w:szCs w:val="22"/>
              </w:rPr>
            </w:pPr>
            <w:ins w:id="160" w:author="Martin Cahill [NESO]" w:date="2025-05-20T13:25:00Z" w16du:dateUtc="2025-05-20T12:25:00Z">
              <w:r>
                <w:rPr>
                  <w:szCs w:val="22"/>
                </w:rPr>
                <w:t>Conventional Carbon</w:t>
              </w:r>
            </w:ins>
          </w:p>
        </w:tc>
      </w:tr>
      <w:tr w:rsidR="00995826" w:rsidRPr="00506BD8" w14:paraId="4A8BF391" w14:textId="5EC0EF70" w:rsidTr="00682373">
        <w:tc>
          <w:tcPr>
            <w:tcW w:w="2094" w:type="dxa"/>
          </w:tcPr>
          <w:p w14:paraId="7070CF75" w14:textId="77777777" w:rsidR="00995826" w:rsidRPr="00874A70" w:rsidRDefault="00995826" w:rsidP="00995826">
            <w:pPr>
              <w:pStyle w:val="1"/>
              <w:jc w:val="both"/>
              <w:rPr>
                <w:szCs w:val="22"/>
              </w:rPr>
            </w:pPr>
            <w:r w:rsidRPr="00874A70">
              <w:rPr>
                <w:szCs w:val="22"/>
              </w:rPr>
              <w:t>Other (Conventional)</w:t>
            </w:r>
          </w:p>
        </w:tc>
        <w:tc>
          <w:tcPr>
            <w:tcW w:w="1915" w:type="dxa"/>
          </w:tcPr>
          <w:p w14:paraId="32D3AAC6" w14:textId="77777777" w:rsidR="00995826" w:rsidRPr="00874A70" w:rsidRDefault="00995826" w:rsidP="00995826">
            <w:pPr>
              <w:pStyle w:val="1"/>
              <w:jc w:val="center"/>
              <w:rPr>
                <w:szCs w:val="22"/>
              </w:rPr>
            </w:pPr>
            <w:r w:rsidRPr="00874A70">
              <w:rPr>
                <w:szCs w:val="22"/>
              </w:rPr>
              <w:t>Variable</w:t>
            </w:r>
          </w:p>
        </w:tc>
        <w:tc>
          <w:tcPr>
            <w:tcW w:w="1860" w:type="dxa"/>
          </w:tcPr>
          <w:p w14:paraId="7D4B3DBA" w14:textId="0329E6FF" w:rsidR="00995826" w:rsidRPr="00874A70" w:rsidRDefault="00995826" w:rsidP="00995826">
            <w:pPr>
              <w:pStyle w:val="1"/>
              <w:jc w:val="center"/>
              <w:rPr>
                <w:szCs w:val="22"/>
              </w:rPr>
            </w:pPr>
            <w:r w:rsidRPr="00874A70">
              <w:rPr>
                <w:szCs w:val="22"/>
              </w:rPr>
              <w:t>Variable</w:t>
            </w:r>
            <w:r>
              <w:rPr>
                <w:szCs w:val="22"/>
              </w:rPr>
              <w:t xml:space="preserve"> (&gt;10%)</w:t>
            </w:r>
          </w:p>
        </w:tc>
        <w:tc>
          <w:tcPr>
            <w:tcW w:w="1501" w:type="dxa"/>
          </w:tcPr>
          <w:p w14:paraId="27DDF5F8" w14:textId="01EA3EC7" w:rsidR="00995826" w:rsidRPr="00874A70" w:rsidRDefault="00995826" w:rsidP="00995826">
            <w:pPr>
              <w:pStyle w:val="1"/>
              <w:jc w:val="center"/>
              <w:rPr>
                <w:szCs w:val="22"/>
              </w:rPr>
            </w:pPr>
            <w:ins w:id="161" w:author="Martin Cahill [NESO]" w:date="2025-05-20T13:25:00Z" w16du:dateUtc="2025-05-20T12:25:00Z">
              <w:r>
                <w:rPr>
                  <w:szCs w:val="22"/>
                </w:rPr>
                <w:t>Conventional Carbon</w:t>
              </w:r>
            </w:ins>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77275A">
      <w:pPr>
        <w:pStyle w:val="1"/>
        <w:numPr>
          <w:ilvl w:val="0"/>
          <w:numId w:val="51"/>
        </w:numPr>
        <w:ind w:left="1920"/>
        <w:jc w:val="both"/>
        <w:rPr>
          <w:ins w:id="162" w:author="Martin Cahill [NESO]" w:date="2025-05-20T13:26:00Z" w16du:dateUtc="2025-05-20T12:26: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1E193144" w14:textId="373BA764" w:rsidR="00E76804" w:rsidRDefault="00E76804" w:rsidP="00414582">
      <w:pPr>
        <w:pStyle w:val="1"/>
        <w:numPr>
          <w:ilvl w:val="0"/>
          <w:numId w:val="51"/>
        </w:numPr>
        <w:ind w:left="1920"/>
        <w:jc w:val="both"/>
        <w:rPr>
          <w:ins w:id="163" w:author="Martin Cahill [NESO]" w:date="2025-05-20T13:27:00Z" w16du:dateUtc="2025-05-20T12:27:00Z"/>
        </w:rPr>
      </w:pPr>
      <w:ins w:id="164" w:author="Martin Cahill [NESO]" w:date="2025-05-20T13:26:00Z" w16du:dateUtc="2025-05-20T12:26:00Z">
        <w:r>
          <w:t xml:space="preserve">For the purposes of multi technology </w:t>
        </w:r>
        <w:r w:rsidRPr="007F2EF6">
          <w:rPr>
            <w:b/>
            <w:bCs/>
          </w:rPr>
          <w:t>Power Station</w:t>
        </w:r>
        <w:r>
          <w:t xml:space="preserve"> charging, “technology type” shall categorise a </w:t>
        </w:r>
      </w:ins>
      <w:del w:id="165" w:author="Martin Cahill [NESO]" w:date="2025-05-20T13:26:00Z" w16du:dateUtc="2025-05-20T12:26:00Z">
        <w:r w:rsidR="00474511" w:rsidRPr="00E37DCA" w:rsidDel="00474511">
          <w:rPr>
            <w:b/>
            <w:bCs/>
            <w:highlight w:val="yellow"/>
            <w:rPrChange w:id="166" w:author="Martin Cahill [NESO]" w:date="2025-06-18T16:50:00Z" w16du:dateUtc="2025-06-18T15:50:00Z">
              <w:rPr>
                <w:b/>
                <w:bCs/>
                <w:highlight w:val="lightGray"/>
              </w:rPr>
            </w:rPrChange>
          </w:rPr>
          <w:delText>g</w:delText>
        </w:r>
      </w:del>
      <w:ins w:id="167" w:author="Martin Cahill [NESO]" w:date="2025-05-20T13:26:00Z" w16du:dateUtc="2025-05-20T12:26:00Z">
        <w:r w:rsidR="00474511" w:rsidRPr="00E37DCA">
          <w:rPr>
            <w:b/>
            <w:bCs/>
            <w:highlight w:val="yellow"/>
            <w:rPrChange w:id="168" w:author="Martin Cahill [NESO]" w:date="2025-06-18T16:50:00Z" w16du:dateUtc="2025-06-18T15:50:00Z">
              <w:rPr>
                <w:b/>
                <w:bCs/>
                <w:highlight w:val="lightGray"/>
              </w:rPr>
            </w:rPrChange>
          </w:rPr>
          <w:t>Generator</w:t>
        </w:r>
        <w:commentRangeStart w:id="169"/>
        <w:r>
          <w:t xml:space="preserve"> </w:t>
        </w:r>
      </w:ins>
      <w:commentRangeEnd w:id="169"/>
      <w:ins w:id="170" w:author="Martin Cahill [NESO]" w:date="2025-06-18T17:46:00Z" w16du:dateUtc="2025-06-18T16:46:00Z">
        <w:r w:rsidR="00311175">
          <w:rPr>
            <w:rStyle w:val="CommentReference"/>
            <w:rFonts w:ascii="Arial" w:hAnsi="Arial"/>
          </w:rPr>
          <w:commentReference w:id="169"/>
        </w:r>
      </w:ins>
      <w:ins w:id="171" w:author="Martin Cahill [NESO]" w:date="2025-05-20T13:26:00Z" w16du:dateUtc="2025-05-20T12:26:00Z">
        <w:r>
          <w:t>as either Conventional Carbon, Conventional Low Carbon, or Intermittent as per the table above. Technology type may include more than one generation plant type</w:t>
        </w:r>
      </w:ins>
    </w:p>
    <w:p w14:paraId="66BFE2DD" w14:textId="77777777" w:rsidR="007F2EF6" w:rsidRPr="00682373" w:rsidRDefault="007F2EF6" w:rsidP="007F2EF6">
      <w:pPr>
        <w:pStyle w:val="1"/>
        <w:numPr>
          <w:ilvl w:val="0"/>
          <w:numId w:val="51"/>
        </w:numPr>
        <w:ind w:left="1920"/>
        <w:jc w:val="both"/>
        <w:rPr>
          <w:ins w:id="172" w:author="Martin Cahill [NESO]" w:date="2025-05-20T13:27:00Z" w16du:dateUtc="2025-05-20T12:27:00Z"/>
          <w:highlight w:val="yellow"/>
        </w:rPr>
      </w:pPr>
      <w:commentRangeStart w:id="173"/>
      <w:ins w:id="174" w:author="Martin Cahill [NESO]" w:date="2025-05-20T13:27:00Z" w16du:dateUtc="2025-05-20T12:27:00Z">
        <w:r w:rsidRPr="00D1392F">
          <w:t>For</w:t>
        </w:r>
      </w:ins>
      <w:commentRangeEnd w:id="173"/>
      <w:ins w:id="175" w:author="Martin Cahill [NESO]" w:date="2025-06-18T16:58:00Z" w16du:dateUtc="2025-06-18T15:58:00Z">
        <w:r w:rsidR="00641240">
          <w:rPr>
            <w:rStyle w:val="CommentReference"/>
            <w:rFonts w:ascii="Arial" w:hAnsi="Arial"/>
          </w:rPr>
          <w:commentReference w:id="173"/>
        </w:r>
      </w:ins>
      <w:ins w:id="176" w:author="Martin Cahill [NESO]" w:date="2025-05-20T13:27:00Z" w16du:dateUtc="2025-05-20T12:27:00Z">
        <w:r w:rsidRPr="00D1392F">
          <w:t xml:space="preserve"> a multi technology </w:t>
        </w:r>
        <w:r w:rsidRPr="00F231B2">
          <w:rPr>
            <w:b/>
            <w:bCs/>
          </w:rPr>
          <w:t>Power Station</w:t>
        </w:r>
        <w:r w:rsidRPr="00D1392F">
          <w:t xml:space="preserve">, the technology type assigned to each </w:t>
        </w:r>
        <w:r w:rsidRPr="00682373">
          <w:rPr>
            <w:b/>
            <w:bCs/>
            <w:highlight w:val="yellow"/>
          </w:rPr>
          <w:t>BM Unit</w:t>
        </w:r>
        <w:r w:rsidRPr="00D1392F">
          <w:t xml:space="preserve"> will be </w:t>
        </w:r>
        <w:r>
          <w:t xml:space="preserve">based on the category </w:t>
        </w:r>
        <w:r w:rsidRPr="00D1392F">
          <w:t xml:space="preserve">as contained in the relevant </w:t>
        </w:r>
        <w:r w:rsidRPr="00682373">
          <w:rPr>
            <w:b/>
            <w:bCs/>
            <w:highlight w:val="yellow"/>
          </w:rPr>
          <w:t>Bilateral Connection Agreement</w:t>
        </w:r>
        <w:r w:rsidRPr="00D1392F">
          <w:t xml:space="preserve"> or </w:t>
        </w:r>
        <w:r w:rsidRPr="00682373">
          <w:rPr>
            <w:b/>
            <w:bCs/>
            <w:highlight w:val="yellow"/>
          </w:rPr>
          <w:t>Bilateral Embedded Generation Agreement</w:t>
        </w:r>
        <w:r w:rsidRPr="00682373">
          <w:rPr>
            <w:highlight w:val="yellow"/>
          </w:rPr>
          <w:t>.</w:t>
        </w:r>
      </w:ins>
    </w:p>
    <w:p w14:paraId="6A6F339D" w14:textId="77777777" w:rsidR="007F2EF6" w:rsidRDefault="007F2EF6" w:rsidP="007F2EF6">
      <w:pPr>
        <w:pStyle w:val="1"/>
        <w:numPr>
          <w:ilvl w:val="0"/>
          <w:numId w:val="51"/>
        </w:numPr>
        <w:ind w:left="1920"/>
        <w:jc w:val="both"/>
        <w:rPr>
          <w:ins w:id="177" w:author="Martin Cahill [NESO]" w:date="2025-05-20T13:27:00Z" w16du:dateUtc="2025-05-20T12:27:00Z"/>
        </w:rPr>
      </w:pPr>
      <w:ins w:id="178" w:author="Martin Cahill [NESO]" w:date="2025-05-20T13:27:00Z" w16du:dateUtc="2025-05-20T12:27:00Z">
        <w:r>
          <w:t xml:space="preserve">A single technology </w:t>
        </w:r>
        <w:r w:rsidRPr="00F231B2">
          <w:rPr>
            <w:b/>
            <w:bCs/>
          </w:rPr>
          <w:t>Power Station</w:t>
        </w:r>
        <w:r>
          <w:t xml:space="preserve"> utilises one technology type to produce electricity</w:t>
        </w:r>
      </w:ins>
    </w:p>
    <w:p w14:paraId="471C0D7D" w14:textId="4EA9460B" w:rsidR="007F2EF6" w:rsidRDefault="007F2EF6" w:rsidP="007F2EF6">
      <w:pPr>
        <w:pStyle w:val="1"/>
        <w:numPr>
          <w:ilvl w:val="0"/>
          <w:numId w:val="51"/>
        </w:numPr>
        <w:ind w:left="1920"/>
        <w:jc w:val="both"/>
        <w:rPr>
          <w:ins w:id="179" w:author="Martin Cahill [NESO]" w:date="2025-05-20T13:27:00Z" w16du:dateUtc="2025-05-20T12:27:00Z"/>
        </w:rPr>
      </w:pPr>
      <w:ins w:id="180" w:author="Martin Cahill [NESO]" w:date="2025-05-20T13:27:00Z" w16du:dateUtc="2025-05-20T12:27:00Z">
        <w:r>
          <w:t xml:space="preserve">A multi technology </w:t>
        </w:r>
        <w:r w:rsidRPr="00F231B2">
          <w:rPr>
            <w:b/>
            <w:bCs/>
          </w:rPr>
          <w:t>Power Station</w:t>
        </w:r>
        <w:r>
          <w:t xml:space="preserve"> utilises more than </w:t>
        </w:r>
        <w:r w:rsidRPr="00682373">
          <w:rPr>
            <w:highlight w:val="yellow"/>
          </w:rPr>
          <w:t>one</w:t>
        </w:r>
        <w:commentRangeStart w:id="181"/>
        <w:r>
          <w:t xml:space="preserve"> </w:t>
        </w:r>
      </w:ins>
      <w:commentRangeEnd w:id="181"/>
      <w:ins w:id="182" w:author="Martin Cahill [NESO]" w:date="2025-06-18T17:47:00Z" w16du:dateUtc="2025-06-18T16:47:00Z">
        <w:r w:rsidR="00311175">
          <w:rPr>
            <w:rStyle w:val="CommentReference"/>
            <w:rFonts w:ascii="Arial" w:hAnsi="Arial"/>
          </w:rPr>
          <w:commentReference w:id="181"/>
        </w:r>
      </w:ins>
      <w:ins w:id="183" w:author="Martin Cahill [NESO]" w:date="2025-05-20T13:27:00Z" w16du:dateUtc="2025-05-20T12:27:00Z">
        <w:r>
          <w:t xml:space="preserve">technology type to produce electricity. Nodal generation for a multi technology </w:t>
        </w:r>
        <w:r w:rsidRPr="00F231B2">
          <w:rPr>
            <w:b/>
            <w:bCs/>
          </w:rPr>
          <w:t>Power Station</w:t>
        </w:r>
        <w:r>
          <w:t xml:space="preserve"> uses </w:t>
        </w:r>
      </w:ins>
      <w:del w:id="184" w:author="Martin Cahill [NESO]" w:date="2025-05-20T13:28:00Z" w16du:dateUtc="2025-05-20T12:28:00Z">
        <w:r w:rsidR="00686E13" w:rsidRPr="00B376B6" w:rsidDel="00686E13">
          <w:rPr>
            <w:highlight w:val="yellow"/>
            <w:rPrChange w:id="185" w:author="Martin Cahill [NESO]" w:date="2025-06-18T16:59:00Z" w16du:dateUtc="2025-06-18T15:59:00Z">
              <w:rPr/>
            </w:rPrChange>
          </w:rPr>
          <w:delText>MTPSTEC</w:delText>
        </w:r>
      </w:del>
      <w:ins w:id="186" w:author="Martin Cahill [NESO]" w:date="2025-05-20T13:27:00Z" w16du:dateUtc="2025-05-20T12:27:00Z">
        <w:r w:rsidRPr="00B376B6">
          <w:rPr>
            <w:highlight w:val="yellow"/>
            <w:rPrChange w:id="187" w:author="Martin Cahill [NESO]" w:date="2025-06-18T17:00:00Z" w16du:dateUtc="2025-06-18T16:00:00Z">
              <w:rPr>
                <w:highlight w:val="lightGray"/>
              </w:rPr>
            </w:rPrChange>
          </w:rPr>
          <w:t>MTEC</w:t>
        </w:r>
        <w:commentRangeStart w:id="188"/>
        <w:r>
          <w:t xml:space="preserve"> </w:t>
        </w:r>
      </w:ins>
      <w:commentRangeEnd w:id="188"/>
      <w:ins w:id="189" w:author="Martin Cahill [NESO]" w:date="2025-06-18T17:46:00Z" w16du:dateUtc="2025-06-18T16:46:00Z">
        <w:r w:rsidR="00311175">
          <w:rPr>
            <w:rStyle w:val="CommentReference"/>
            <w:rFonts w:ascii="Arial" w:hAnsi="Arial"/>
          </w:rPr>
          <w:commentReference w:id="188"/>
        </w:r>
      </w:ins>
      <w:ins w:id="190" w:author="Martin Cahill [NESO]" w:date="2025-05-20T13:27:00Z" w16du:dateUtc="2025-05-20T12:27:00Z">
        <w:r>
          <w:t>as per paragraph 14.18.7</w:t>
        </w:r>
      </w:ins>
    </w:p>
    <w:p w14:paraId="1A3E4D21" w14:textId="77777777" w:rsidR="007F2EF6" w:rsidRDefault="007F2EF6" w:rsidP="007F2EF6">
      <w:pPr>
        <w:pStyle w:val="1"/>
        <w:numPr>
          <w:ilvl w:val="0"/>
          <w:numId w:val="51"/>
        </w:numPr>
        <w:ind w:left="1920"/>
        <w:jc w:val="both"/>
        <w:rPr>
          <w:ins w:id="191" w:author="Martin Cahill [NESO]" w:date="2025-05-20T13:27:00Z" w16du:dateUtc="2025-05-20T12:27:00Z"/>
        </w:rPr>
      </w:pPr>
      <w:commentRangeStart w:id="192"/>
      <w:ins w:id="193" w:author="Martin Cahill [NESO]" w:date="2025-05-20T13:27:00Z" w16du:dateUtc="2025-05-20T12:27:00Z">
        <w:r>
          <w:t>In</w:t>
        </w:r>
      </w:ins>
      <w:commentRangeEnd w:id="192"/>
      <w:ins w:id="194" w:author="Martin Cahill [NESO]" w:date="2025-06-18T17:00:00Z" w16du:dateUtc="2025-06-18T16:00:00Z">
        <w:r w:rsidR="001961C2">
          <w:rPr>
            <w:rStyle w:val="CommentReference"/>
            <w:rFonts w:ascii="Arial" w:hAnsi="Arial"/>
          </w:rPr>
          <w:commentReference w:id="192"/>
        </w:r>
      </w:ins>
      <w:ins w:id="195" w:author="Martin Cahill [NESO]" w:date="2025-05-20T13:27:00Z" w16du:dateUtc="2025-05-20T12:27:00Z">
        <w:r>
          <w:t xml:space="preserve"> the event that a multi technology </w:t>
        </w:r>
        <w:r w:rsidRPr="00F231B2">
          <w:rPr>
            <w:b/>
            <w:bCs/>
          </w:rPr>
          <w:t>Power Station</w:t>
        </w:r>
        <w:r>
          <w:t xml:space="preserve"> does not have appropriate metering, </w:t>
        </w:r>
        <w:r w:rsidRPr="00D1392F">
          <w:t xml:space="preserve">refer to further guidance made available. Further guidance made available from </w:t>
        </w:r>
        <w:r w:rsidRPr="00682373">
          <w:rPr>
            <w:b/>
            <w:bCs/>
            <w:highlight w:val="yellow"/>
          </w:rPr>
          <w:t>The Company</w:t>
        </w:r>
        <w:r w:rsidRPr="00682373">
          <w:rPr>
            <w:highlight w:val="yellow"/>
          </w:rPr>
          <w:t xml:space="preserve"> </w:t>
        </w:r>
        <w:r w:rsidRPr="00D1392F">
          <w:t xml:space="preserve">from time to time will provide further detail on treatment of multi technology </w:t>
        </w:r>
        <w:r w:rsidRPr="00F231B2">
          <w:rPr>
            <w:b/>
            <w:bCs/>
          </w:rPr>
          <w:t>Power Stations</w:t>
        </w:r>
        <w:r w:rsidRPr="00D1392F">
          <w:t xml:space="preserve">. Where inconsistencies or conflicts exist between the </w:t>
        </w:r>
        <w:r w:rsidRPr="00682373">
          <w:rPr>
            <w:b/>
            <w:bCs/>
            <w:highlight w:val="yellow"/>
          </w:rPr>
          <w:t>CUSC</w:t>
        </w:r>
        <w:r w:rsidRPr="00D1392F">
          <w:t xml:space="preserve"> and that guidance, the </w:t>
        </w:r>
        <w:r w:rsidRPr="00682373">
          <w:rPr>
            <w:b/>
            <w:bCs/>
            <w:highlight w:val="yellow"/>
          </w:rPr>
          <w:t>CUSC</w:t>
        </w:r>
        <w:r w:rsidRPr="00D1392F">
          <w:t xml:space="preserve"> shall take precedence.</w:t>
        </w:r>
      </w:ins>
    </w:p>
    <w:p w14:paraId="1426E20D" w14:textId="77777777" w:rsidR="007F2EF6" w:rsidRDefault="007F2EF6" w:rsidP="00682373">
      <w:pPr>
        <w:pStyle w:val="1"/>
        <w:ind w:left="1920"/>
        <w:jc w:val="both"/>
      </w:pPr>
    </w:p>
    <w:p w14:paraId="0F996E3D" w14:textId="77777777" w:rsidR="00940F3A" w:rsidRDefault="00940F3A" w:rsidP="00940F3A">
      <w:pPr>
        <w:pStyle w:val="1"/>
        <w:ind w:left="1080"/>
        <w:jc w:val="both"/>
      </w:pPr>
    </w:p>
    <w:p w14:paraId="0C26CCAA" w14:textId="185FB6EA"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196" w:author="Martin Cahill [NESO]" w:date="2025-06-03T17:52:00Z" w16du:dateUtc="2025-06-03T16:52:00Z">
        <w:r w:rsidR="00F62A6A">
          <w:t>.</w:t>
        </w:r>
      </w:ins>
      <w:r w:rsidR="00940F3A" w:rsidRPr="0002711E">
        <w:t xml:space="preserve"> </w:t>
      </w:r>
      <w:del w:id="197" w:author="Martin Cahill [NESO]" w:date="2025-06-03T17:52:00Z" w16du:dateUtc="2025-06-03T16:52:00Z">
        <w:r w:rsidR="00940F3A" w:rsidRPr="0002711E" w:rsidDel="00F62A6A">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98" w:name="_Toc49661109"/>
      <w:bookmarkStart w:id="199" w:name="_Toc274049680"/>
      <w:r w:rsidRPr="006661FE">
        <w:rPr>
          <w:rFonts w:ascii="Arial" w:hAnsi="Arial" w:cs="Arial"/>
          <w:b/>
        </w:rPr>
        <w:t>Model Outputs</w:t>
      </w:r>
      <w:bookmarkEnd w:id="198"/>
      <w:bookmarkEnd w:id="199"/>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00" w:name="_Toc32201077"/>
    </w:p>
    <w:p w14:paraId="10911A77" w14:textId="77777777" w:rsidR="006661FE" w:rsidRPr="009470D8" w:rsidRDefault="006661FE" w:rsidP="006661FE">
      <w:pPr>
        <w:pStyle w:val="Heading2"/>
      </w:pPr>
      <w:bookmarkStart w:id="201" w:name="_Toc274049681"/>
      <w:bookmarkStart w:id="202" w:name="_Toc49661110"/>
      <w:r w:rsidRPr="009470D8">
        <w:t>Calculation of local nodal marginal km</w:t>
      </w:r>
      <w:bookmarkEnd w:id="201"/>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03" w:name="_Toc274049682"/>
      <w:r>
        <w:t>Calculation of zonal marginal km</w:t>
      </w:r>
      <w:bookmarkEnd w:id="200"/>
      <w:bookmarkEnd w:id="202"/>
      <w:bookmarkEnd w:id="203"/>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04"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204"/>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05" w:name="_Toc32201078"/>
      <w:bookmarkStart w:id="206" w:name="_Toc49661111"/>
      <w:bookmarkStart w:id="207" w:name="_Toc274049683"/>
      <w:r>
        <w:t>Deriving the Final</w:t>
      </w:r>
      <w:r w:rsidRPr="00E75EE9">
        <w:rPr>
          <w:color w:val="auto"/>
        </w:rPr>
        <w:t xml:space="preserve"> </w:t>
      </w:r>
      <w:r w:rsidRPr="00E75EE9">
        <w:t>Local £/kW Tariff and the Wider</w:t>
      </w:r>
      <w:r>
        <w:t xml:space="preserve"> £/kW Tariff</w:t>
      </w:r>
      <w:bookmarkEnd w:id="205"/>
      <w:bookmarkEnd w:id="206"/>
      <w:bookmarkEnd w:id="207"/>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08" w:name="_Toc49661112"/>
    </w:p>
    <w:p w14:paraId="00EBE464" w14:textId="77777777" w:rsidR="006661FE" w:rsidRPr="00543982" w:rsidRDefault="006661FE" w:rsidP="006661FE">
      <w:pPr>
        <w:pStyle w:val="Heading3"/>
        <w:ind w:firstLine="709"/>
        <w:jc w:val="both"/>
        <w:rPr>
          <w:rFonts w:ascii="Arial (W1)" w:hAnsi="Arial (W1)"/>
        </w:rPr>
      </w:pPr>
      <w:bookmarkStart w:id="209" w:name="_Toc274049684"/>
      <w:r w:rsidRPr="00543982">
        <w:rPr>
          <w:rFonts w:ascii="Arial" w:hAnsi="Arial" w:cs="Arial"/>
          <w:b/>
        </w:rPr>
        <w:t>The Expansion Constant</w:t>
      </w:r>
      <w:bookmarkEnd w:id="208"/>
      <w:bookmarkEnd w:id="209"/>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10" w:name="_Toc274049685"/>
      <w:bookmarkStart w:id="211"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10"/>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12" w:name="_Toc274049686"/>
      <w:r w:rsidRPr="00543982">
        <w:rPr>
          <w:rFonts w:ascii="Arial" w:hAnsi="Arial" w:cs="Arial"/>
          <w:b/>
        </w:rPr>
        <w:t>The Locational Onshore Security Factor</w:t>
      </w:r>
      <w:bookmarkEnd w:id="211"/>
      <w:bookmarkEnd w:id="212"/>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13" w:name="_Hlt506963614"/>
      <w:bookmarkEnd w:id="213"/>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14"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14"/>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15" w:name="_Toc49661114"/>
      <w:bookmarkStart w:id="216" w:name="_Toc274049687"/>
      <w:r w:rsidRPr="00887323">
        <w:rPr>
          <w:rFonts w:ascii="Arial" w:hAnsi="Arial" w:cs="Arial"/>
          <w:b/>
        </w:rPr>
        <w:t>Initial Transport Tariff</w:t>
      </w:r>
      <w:bookmarkEnd w:id="215"/>
      <w:bookmarkEnd w:id="216"/>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563DA70" w:rsidR="00636937" w:rsidRDefault="00636937" w:rsidP="00636937">
      <w:pPr>
        <w:pStyle w:val="1"/>
        <w:ind w:left="1440"/>
      </w:pPr>
      <w:r>
        <w:t>GMWh</w:t>
      </w:r>
      <w:r w:rsidRPr="00E215A3">
        <w:rPr>
          <w:vertAlign w:val="subscript"/>
        </w:rPr>
        <w:t>p</w:t>
      </w:r>
      <w:r>
        <w:t xml:space="preserve"> is the maximum of FPN or actual metered output in a Settlement Period related to the </w:t>
      </w:r>
      <w:ins w:id="217" w:author="Martin Cahill [NESO]" w:date="2025-05-20T13:33:00Z" w16du:dateUtc="2025-05-20T12:33:00Z">
        <w:r w:rsidR="00296C2F" w:rsidRPr="00682373">
          <w:rPr>
            <w:b/>
            <w:bCs/>
            <w:highlight w:val="yellow"/>
          </w:rPr>
          <w:t>P</w:t>
        </w:r>
      </w:ins>
      <w:del w:id="218" w:author="Martin Cahill [NESO]" w:date="2025-05-20T13:33:00Z" w16du:dateUtc="2025-05-20T12:33:00Z">
        <w:r w:rsidRPr="00682373" w:rsidDel="00296C2F">
          <w:rPr>
            <w:b/>
            <w:bCs/>
            <w:highlight w:val="yellow"/>
          </w:rPr>
          <w:delText>p</w:delText>
        </w:r>
      </w:del>
      <w:r w:rsidRPr="00682373">
        <w:rPr>
          <w:b/>
          <w:bCs/>
          <w:highlight w:val="yellow"/>
        </w:rPr>
        <w:t xml:space="preserve">ower </w:t>
      </w:r>
      <w:ins w:id="219" w:author="Martin Cahill [NESO]" w:date="2025-05-20T13:33:00Z" w16du:dateUtc="2025-05-20T12:33:00Z">
        <w:r w:rsidR="00296C2F" w:rsidRPr="00682373">
          <w:rPr>
            <w:b/>
            <w:bCs/>
            <w:highlight w:val="yellow"/>
          </w:rPr>
          <w:t>S</w:t>
        </w:r>
      </w:ins>
      <w:del w:id="220" w:author="Martin Cahill [NESO]" w:date="2025-05-20T13:33:00Z" w16du:dateUtc="2025-05-20T12:33:00Z">
        <w:r w:rsidRPr="00682373" w:rsidDel="00296C2F">
          <w:rPr>
            <w:b/>
            <w:bCs/>
            <w:highlight w:val="yellow"/>
          </w:rPr>
          <w:delText>s</w:delText>
        </w:r>
      </w:del>
      <w:r w:rsidRPr="00682373">
        <w:rPr>
          <w:b/>
          <w:bCs/>
          <w:highlight w:val="yellow"/>
        </w:rPr>
        <w:t>tation</w:t>
      </w:r>
      <w:commentRangeStart w:id="221"/>
      <w:r>
        <w:t xml:space="preserve"> </w:t>
      </w:r>
      <w:commentRangeEnd w:id="221"/>
      <w:r w:rsidR="001961C2">
        <w:rPr>
          <w:rStyle w:val="CommentReference"/>
          <w:rFonts w:ascii="Arial" w:hAnsi="Arial"/>
        </w:rPr>
        <w:commentReference w:id="221"/>
      </w:r>
      <w:r>
        <w:t xml:space="preserve">TEC (MW); and </w:t>
      </w:r>
    </w:p>
    <w:p w14:paraId="5CAC9227" w14:textId="77777777" w:rsidR="00636937" w:rsidRDefault="00636937" w:rsidP="00636937">
      <w:pPr>
        <w:pStyle w:val="1"/>
        <w:ind w:left="1440"/>
        <w:rPr>
          <w:ins w:id="222" w:author="Martin Cahill [NESO]" w:date="2025-05-20T13:34:00Z" w16du:dateUtc="2025-05-20T12:34:00Z"/>
        </w:rPr>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C94641F" w14:textId="77777777" w:rsidR="00E007C4" w:rsidRDefault="00E007C4" w:rsidP="00636937">
      <w:pPr>
        <w:pStyle w:val="1"/>
        <w:ind w:left="1440"/>
        <w:rPr>
          <w:ins w:id="223" w:author="Martin Cahill [NESO]" w:date="2025-05-20T13:34:00Z" w16du:dateUtc="2025-05-20T12:34:00Z"/>
        </w:rPr>
      </w:pPr>
    </w:p>
    <w:p w14:paraId="54546F1B" w14:textId="569BA9FA" w:rsidR="00E007C4" w:rsidRDefault="00E007C4" w:rsidP="00E007C4">
      <w:pPr>
        <w:pStyle w:val="1"/>
        <w:ind w:left="1440"/>
        <w:rPr>
          <w:ins w:id="224" w:author="Martin Cahill [NESO]" w:date="2025-05-20T13:34:00Z" w16du:dateUtc="2025-05-20T12:34:00Z"/>
        </w:rPr>
      </w:pPr>
      <w:ins w:id="225" w:author="Martin Cahill [NESO]" w:date="2025-05-20T13:34:00Z" w16du:dateUtc="2025-05-20T12:34: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w:t>
        </w:r>
      </w:ins>
      <w:del w:id="226" w:author="Martin Cahill [NESO]" w:date="2025-05-20T13:35:00Z" w16du:dateUtc="2025-05-20T12:35:00Z">
        <w:r w:rsidRPr="00B34673" w:rsidDel="00E007C4">
          <w:rPr>
            <w:highlight w:val="yellow"/>
            <w:rPrChange w:id="227" w:author="Martin Cahill [NESO]" w:date="2025-06-18T17:42:00Z" w16du:dateUtc="2025-06-18T16:42:00Z">
              <w:rPr/>
            </w:rPrChange>
          </w:rPr>
          <w:delText xml:space="preserve">technology type </w:delText>
        </w:r>
      </w:del>
      <w:ins w:id="228" w:author="Martin Cahill [NESO]" w:date="2025-05-20T13:34:00Z" w16du:dateUtc="2025-05-20T12:34:00Z">
        <w:r w:rsidRPr="00B34673">
          <w:rPr>
            <w:b/>
            <w:bCs/>
            <w:highlight w:val="yellow"/>
            <w:rPrChange w:id="229" w:author="Martin Cahill [NESO]" w:date="2025-06-18T17:42:00Z" w16du:dateUtc="2025-06-18T16:42:00Z">
              <w:rPr>
                <w:b/>
                <w:bCs/>
                <w:highlight w:val="lightGray"/>
              </w:rPr>
            </w:rPrChange>
          </w:rPr>
          <w:t>BM Unit</w:t>
        </w:r>
        <w:commentRangeStart w:id="230"/>
        <w:r>
          <w:t>.</w:t>
        </w:r>
      </w:ins>
      <w:commentRangeEnd w:id="230"/>
      <w:ins w:id="231" w:author="Martin Cahill [NESO]" w:date="2025-06-18T17:43:00Z" w16du:dateUtc="2025-06-18T16:43:00Z">
        <w:r w:rsidR="00B34673">
          <w:rPr>
            <w:rStyle w:val="CommentReference"/>
            <w:rFonts w:ascii="Arial" w:hAnsi="Arial"/>
          </w:rPr>
          <w:commentReference w:id="230"/>
        </w:r>
      </w:ins>
      <w:ins w:id="232" w:author="Martin Cahill [NESO]" w:date="2025-05-20T13:34:00Z" w16du:dateUtc="2025-05-20T12:34:00Z">
        <w:r>
          <w:t xml:space="preserve"> Note that the sum of GMWh for a multi technology </w:t>
        </w:r>
        <w:r w:rsidRPr="00F231B2">
          <w:rPr>
            <w:b/>
            <w:bCs/>
          </w:rPr>
          <w:t>Power Station</w:t>
        </w:r>
        <w:r>
          <w:t xml:space="preserve"> </w:t>
        </w:r>
        <w:r w:rsidRPr="00E35913">
          <w:rPr>
            <w:highlight w:val="yellow"/>
          </w:rPr>
          <w:t xml:space="preserve">across </w:t>
        </w:r>
      </w:ins>
      <w:del w:id="233" w:author="Martin Cahill [NESO]" w:date="2025-05-20T13:37:00Z" w16du:dateUtc="2025-05-20T12:37:00Z">
        <w:r w:rsidR="00174CAD" w:rsidRPr="00E35913" w:rsidDel="00174CAD">
          <w:rPr>
            <w:highlight w:val="yellow"/>
          </w:rPr>
          <w:delText>all technology types</w:delText>
        </w:r>
      </w:del>
      <w:ins w:id="234" w:author="Martin Cahill [NESO]" w:date="2025-05-20T13:34:00Z" w16du:dateUtc="2025-05-20T12:34:00Z">
        <w:r w:rsidRPr="00E35913">
          <w:rPr>
            <w:highlight w:val="yellow"/>
          </w:rPr>
          <w:t xml:space="preserve">each </w:t>
        </w:r>
        <w:r w:rsidRPr="00E35913">
          <w:rPr>
            <w:b/>
            <w:bCs/>
            <w:highlight w:val="yellow"/>
          </w:rPr>
          <w:t>BM Unit</w:t>
        </w:r>
        <w:r w:rsidRPr="00E35913">
          <w:rPr>
            <w:highlight w:val="yellow"/>
          </w:rPr>
          <w:t xml:space="preserve"> </w:t>
        </w:r>
      </w:ins>
      <w:del w:id="235" w:author="Martin Cahill [NESO]" w:date="2025-05-20T13:36:00Z" w16du:dateUtc="2025-05-20T12:36:00Z">
        <w:r w:rsidR="009551E7" w:rsidRPr="00E35913" w:rsidDel="009551E7">
          <w:rPr>
            <w:highlight w:val="yellow"/>
          </w:rPr>
          <w:delText xml:space="preserve">will equal </w:delText>
        </w:r>
      </w:del>
      <w:ins w:id="236" w:author="Martin Cahill [NESO]" w:date="2025-05-20T13:34:00Z" w16du:dateUtc="2025-05-20T12:34:00Z">
        <w:r w:rsidRPr="00E35913">
          <w:rPr>
            <w:highlight w:val="yellow"/>
          </w:rPr>
          <w:t>may not</w:t>
        </w:r>
        <w:r>
          <w:t xml:space="preserve"> equal the total GMWh for the </w:t>
        </w:r>
        <w:r w:rsidRPr="00F231B2">
          <w:rPr>
            <w:b/>
            <w:bCs/>
          </w:rPr>
          <w:t>Power Station</w:t>
        </w:r>
        <w:r>
          <w:t xml:space="preserve">, </w:t>
        </w:r>
        <w:r w:rsidRPr="00E35913">
          <w:rPr>
            <w:highlight w:val="yellow"/>
          </w:rPr>
          <w:t xml:space="preserve">for example where generation output from one </w:t>
        </w:r>
        <w:r w:rsidRPr="00E35913">
          <w:rPr>
            <w:b/>
            <w:bCs/>
            <w:highlight w:val="yellow"/>
          </w:rPr>
          <w:t>BM Unit</w:t>
        </w:r>
        <w:r w:rsidRPr="00E35913">
          <w:rPr>
            <w:highlight w:val="yellow"/>
          </w:rPr>
          <w:t xml:space="preserve"> is imported at another</w:t>
        </w:r>
        <w:commentRangeStart w:id="237"/>
        <w:r w:rsidRPr="00E535A2">
          <w:rPr>
            <w:highlight w:val="lightGray"/>
          </w:rPr>
          <w:t>.</w:t>
        </w:r>
      </w:ins>
      <w:commentRangeEnd w:id="237"/>
      <w:ins w:id="238" w:author="Martin Cahill [NESO]" w:date="2025-06-18T17:43:00Z" w16du:dateUtc="2025-06-18T16:43:00Z">
        <w:r w:rsidR="00477BF0">
          <w:rPr>
            <w:rStyle w:val="CommentReference"/>
            <w:rFonts w:ascii="Arial" w:hAnsi="Arial"/>
          </w:rPr>
          <w:commentReference w:id="237"/>
        </w:r>
      </w:ins>
    </w:p>
    <w:p w14:paraId="708DC042" w14:textId="77777777" w:rsidR="00E007C4" w:rsidRDefault="00E007C4" w:rsidP="00636937">
      <w:pPr>
        <w:pStyle w:val="1"/>
        <w:ind w:left="1440"/>
      </w:pPr>
    </w:p>
    <w:p w14:paraId="3629B61C" w14:textId="270061C1" w:rsidR="009945F1" w:rsidRPr="00477BF0" w:rsidDel="00DC0A93" w:rsidRDefault="00000000" w:rsidP="009945F1">
      <w:pPr>
        <w:pStyle w:val="1"/>
        <w:rPr>
          <w:del w:id="239" w:author="Martin Cahill [NESO]" w:date="2025-05-20T13:39:00Z" w16du:dateUtc="2025-05-20T12:39:00Z"/>
          <w:highlight w:val="yellow"/>
          <w:rPrChange w:id="240" w:author="Martin Cahill [NESO]" w:date="2025-06-18T17:43:00Z" w16du:dateUtc="2025-06-18T16:43:00Z">
            <w:rPr>
              <w:del w:id="241" w:author="Martin Cahill [NESO]" w:date="2025-05-20T13:39:00Z" w16du:dateUtc="2025-05-20T12:39:00Z"/>
            </w:rPr>
          </w:rPrChange>
        </w:rPr>
      </w:pPr>
      <m:oMathPara>
        <m:oMath>
          <m:f>
            <m:fPr>
              <m:ctrlPr>
                <w:del w:id="242" w:author="Martin Cahill [NESO]" w:date="2025-05-20T13:39:00Z" w16du:dateUtc="2025-05-20T12:39:00Z">
                  <w:rPr>
                    <w:rFonts w:ascii="Cambria Math" w:hAnsi="Cambria Math"/>
                    <w:i/>
                    <w:highlight w:val="yellow"/>
                  </w:rPr>
                </w:del>
              </m:ctrlPr>
            </m:fPr>
            <m:num>
              <m:nary>
                <m:naryPr>
                  <m:chr m:val="∑"/>
                  <m:limLoc m:val="undOvr"/>
                  <m:ctrlPr>
                    <w:del w:id="243" w:author="Martin Cahill [NESO]" w:date="2025-05-20T13:39:00Z" w16du:dateUtc="2025-05-20T12:39:00Z">
                      <w:rPr>
                        <w:rFonts w:ascii="Cambria Math" w:hAnsi="Cambria Math"/>
                        <w:i/>
                        <w:highlight w:val="yellow"/>
                      </w:rPr>
                    </w:del>
                  </m:ctrlPr>
                </m:naryPr>
                <m:sub>
                  <m:r>
                    <w:del w:id="244" w:author="Martin Cahill [NESO]" w:date="2025-05-20T13:39:00Z" w16du:dateUtc="2025-05-20T12:39:00Z">
                      <w:rPr>
                        <w:rFonts w:ascii="Cambria Math" w:hAnsi="Cambria Math"/>
                        <w:highlight w:val="yellow"/>
                        <w:rPrChange w:id="245" w:author="Martin Cahill [NESO]" w:date="2025-06-18T17:43:00Z" w16du:dateUtc="2025-06-18T16:43:00Z">
                          <w:rPr>
                            <w:rFonts w:ascii="Cambria Math" w:hAnsi="Cambria Math"/>
                          </w:rPr>
                        </w:rPrChange>
                      </w:rPr>
                      <m:t>p=1</m:t>
                    </w:del>
                  </m:r>
                </m:sub>
                <m:sup>
                  <m:r>
                    <w:del w:id="246" w:author="Martin Cahill [NESO]" w:date="2025-05-20T13:39:00Z" w16du:dateUtc="2025-05-20T12:39:00Z">
                      <w:rPr>
                        <w:rFonts w:ascii="Cambria Math" w:hAnsi="Cambria Math"/>
                        <w:highlight w:val="yellow"/>
                        <w:rPrChange w:id="247" w:author="Martin Cahill [NESO]" w:date="2025-06-18T17:43:00Z" w16du:dateUtc="2025-06-18T16:43:00Z">
                          <w:rPr>
                            <w:rFonts w:ascii="Cambria Math" w:hAnsi="Cambria Math"/>
                          </w:rPr>
                        </w:rPrChange>
                      </w:rPr>
                      <m:t>17520</m:t>
                    </w:del>
                  </m:r>
                </m:sup>
                <m:e>
                  <m:r>
                    <w:del w:id="248" w:author="Martin Cahill [NESO]" w:date="2025-05-20T13:39:00Z" w16du:dateUtc="2025-05-20T12:39:00Z">
                      <w:rPr>
                        <w:rFonts w:ascii="Cambria Math" w:hAnsi="Cambria Math"/>
                        <w:highlight w:val="yellow"/>
                        <w:rPrChange w:id="249" w:author="Martin Cahill [NESO]" w:date="2025-06-18T17:43:00Z" w16du:dateUtc="2025-06-18T16:43:00Z">
                          <w:rPr>
                            <w:rFonts w:ascii="Cambria Math" w:hAnsi="Cambria Math"/>
                          </w:rPr>
                        </w:rPrChange>
                      </w:rPr>
                      <m:t>GMWhAp</m:t>
                    </w:del>
                  </m:r>
                </m:e>
              </m:nary>
            </m:num>
            <m:den>
              <m:nary>
                <m:naryPr>
                  <m:chr m:val="∑"/>
                  <m:limLoc m:val="undOvr"/>
                  <m:ctrlPr>
                    <w:del w:id="250" w:author="Martin Cahill [NESO]" w:date="2025-05-20T13:39:00Z" w16du:dateUtc="2025-05-20T12:39:00Z">
                      <w:rPr>
                        <w:rFonts w:ascii="Cambria Math" w:hAnsi="Cambria Math"/>
                        <w:i/>
                        <w:highlight w:val="yellow"/>
                      </w:rPr>
                    </w:del>
                  </m:ctrlPr>
                </m:naryPr>
                <m:sub>
                  <m:r>
                    <w:del w:id="251" w:author="Martin Cahill [NESO]" w:date="2025-05-20T13:39:00Z" w16du:dateUtc="2025-05-20T12:39:00Z">
                      <w:rPr>
                        <w:rFonts w:ascii="Cambria Math" w:hAnsi="Cambria Math"/>
                        <w:highlight w:val="yellow"/>
                        <w:rPrChange w:id="252" w:author="Martin Cahill [NESO]" w:date="2025-06-18T17:43:00Z" w16du:dateUtc="2025-06-18T16:43:00Z">
                          <w:rPr>
                            <w:rFonts w:ascii="Cambria Math" w:hAnsi="Cambria Math"/>
                          </w:rPr>
                        </w:rPrChange>
                      </w:rPr>
                      <m:t>p=1</m:t>
                    </w:del>
                  </m:r>
                </m:sub>
                <m:sup>
                  <m:r>
                    <w:del w:id="253" w:author="Martin Cahill [NESO]" w:date="2025-05-20T13:39:00Z" w16du:dateUtc="2025-05-20T12:39:00Z">
                      <w:rPr>
                        <w:rFonts w:ascii="Cambria Math" w:hAnsi="Cambria Math"/>
                        <w:highlight w:val="yellow"/>
                        <w:rPrChange w:id="254" w:author="Martin Cahill [NESO]" w:date="2025-06-18T17:43:00Z" w16du:dateUtc="2025-06-18T16:43:00Z">
                          <w:rPr>
                            <w:rFonts w:ascii="Cambria Math" w:hAnsi="Cambria Math"/>
                          </w:rPr>
                        </w:rPrChange>
                      </w:rPr>
                      <m:t>17520</m:t>
                    </w:del>
                  </m:r>
                </m:sup>
                <m:e>
                  <m:sSub>
                    <m:sSubPr>
                      <m:ctrlPr>
                        <w:del w:id="255" w:author="Martin Cahill [NESO]" w:date="2025-05-20T13:39:00Z" w16du:dateUtc="2025-05-20T12:39:00Z">
                          <w:rPr>
                            <w:rFonts w:ascii="Cambria Math" w:hAnsi="Cambria Math"/>
                            <w:i/>
                            <w:highlight w:val="yellow"/>
                          </w:rPr>
                        </w:del>
                      </m:ctrlPr>
                    </m:sSubPr>
                    <m:e>
                      <m:r>
                        <w:del w:id="256" w:author="Martin Cahill [NESO]" w:date="2025-05-20T13:39:00Z" w16du:dateUtc="2025-05-20T12:39:00Z">
                          <w:rPr>
                            <w:rFonts w:ascii="Cambria Math" w:hAnsi="Cambria Math"/>
                            <w:highlight w:val="yellow"/>
                            <w:rPrChange w:id="257" w:author="Martin Cahill [NESO]" w:date="2025-06-18T17:43:00Z" w16du:dateUtc="2025-06-18T16:43:00Z">
                              <w:rPr>
                                <w:rFonts w:ascii="Cambria Math" w:hAnsi="Cambria Math"/>
                              </w:rPr>
                            </w:rPrChange>
                          </w:rPr>
                          <m:t>TEC</m:t>
                        </w:del>
                      </m:r>
                    </m:e>
                    <m:sub>
                      <m:r>
                        <w:del w:id="258" w:author="Martin Cahill [NESO]" w:date="2025-05-20T13:39:00Z" w16du:dateUtc="2025-05-20T12:39:00Z">
                          <w:rPr>
                            <w:rFonts w:ascii="Cambria Math" w:hAnsi="Cambria Math"/>
                            <w:highlight w:val="yellow"/>
                            <w:rPrChange w:id="259" w:author="Martin Cahill [NESO]" w:date="2025-06-18T17:43:00Z" w16du:dateUtc="2025-06-18T16:43:00Z">
                              <w:rPr>
                                <w:rFonts w:ascii="Cambria Math" w:hAnsi="Cambria Math"/>
                              </w:rPr>
                            </w:rPrChange>
                          </w:rPr>
                          <m:t>p</m:t>
                        </w:del>
                      </m:r>
                    </m:sub>
                  </m:sSub>
                </m:e>
              </m:nary>
              <m:r>
                <w:del w:id="260" w:author="Martin Cahill [NESO]" w:date="2025-05-20T13:39:00Z" w16du:dateUtc="2025-05-20T12:39:00Z">
                  <w:rPr>
                    <w:rFonts w:ascii="Cambria Math" w:hAnsi="Cambria Math"/>
                    <w:highlight w:val="yellow"/>
                    <w:rPrChange w:id="261" w:author="Martin Cahill [NESO]" w:date="2025-06-18T17:43:00Z" w16du:dateUtc="2025-06-18T16:43:00Z">
                      <w:rPr>
                        <w:rFonts w:ascii="Cambria Math" w:hAnsi="Cambria Math"/>
                      </w:rPr>
                    </w:rPrChange>
                  </w:rPr>
                  <m:t xml:space="preserve"> ×0.5</m:t>
                </w:del>
              </m:r>
            </m:den>
          </m:f>
        </m:oMath>
      </m:oMathPara>
    </w:p>
    <w:p w14:paraId="00C56DA4" w14:textId="77777777" w:rsidR="00DC0A93" w:rsidRPr="00477BF0" w:rsidRDefault="00DC0A93" w:rsidP="009945F1">
      <w:pPr>
        <w:pStyle w:val="1"/>
        <w:rPr>
          <w:ins w:id="262" w:author="Martin Cahill [NESO]" w:date="2025-05-20T13:39:00Z" w16du:dateUtc="2025-05-20T12:39:00Z"/>
          <w:highlight w:val="yellow"/>
          <w:rPrChange w:id="263" w:author="Martin Cahill [NESO]" w:date="2025-06-18T17:43:00Z" w16du:dateUtc="2025-06-18T16:43:00Z">
            <w:rPr>
              <w:ins w:id="264" w:author="Martin Cahill [NESO]" w:date="2025-05-20T13:39:00Z" w16du:dateUtc="2025-05-20T12:39:00Z"/>
            </w:rPr>
          </w:rPrChange>
        </w:rPr>
      </w:pPr>
    </w:p>
    <w:p w14:paraId="043C7562" w14:textId="77777777" w:rsidR="00DC0A93" w:rsidRPr="00A006AF" w:rsidRDefault="00000000" w:rsidP="00DC0A93">
      <w:pPr>
        <w:pStyle w:val="1"/>
        <w:ind w:left="1440"/>
        <w:jc w:val="center"/>
        <w:rPr>
          <w:ins w:id="265" w:author="Martin Cahill [NESO]" w:date="2025-05-20T13:39:00Z" w16du:dateUtc="2025-05-20T12:39:00Z"/>
        </w:rPr>
      </w:pPr>
      <m:oMathPara>
        <m:oMath>
          <m:sSub>
            <m:sSubPr>
              <m:ctrlPr>
                <w:ins w:id="266" w:author="Martin Cahill [NESO]" w:date="2025-05-20T13:39:00Z" w16du:dateUtc="2025-05-20T12:39:00Z">
                  <w:rPr>
                    <w:rFonts w:ascii="Cambria Math" w:hAnsi="Cambria Math"/>
                    <w:i/>
                    <w:highlight w:val="yellow"/>
                  </w:rPr>
                </w:ins>
              </m:ctrlPr>
            </m:sSubPr>
            <m:e>
              <m:r>
                <w:ins w:id="267" w:author="Martin Cahill [NESO]" w:date="2025-05-20T13:39:00Z" w16du:dateUtc="2025-05-20T12:39:00Z">
                  <w:rPr>
                    <w:rFonts w:ascii="Cambria Math" w:hAnsi="Cambria Math"/>
                    <w:highlight w:val="yellow"/>
                  </w:rPr>
                  <m:t>ALF</m:t>
                </w:ins>
              </m:r>
            </m:e>
            <m:sub>
              <m:r>
                <w:ins w:id="268" w:author="Martin Cahill [NESO]" w:date="2025-05-20T13:39:00Z" w16du:dateUtc="2025-05-20T12:39:00Z">
                  <w:rPr>
                    <w:rFonts w:ascii="Cambria Math" w:hAnsi="Cambria Math"/>
                    <w:highlight w:val="yellow"/>
                  </w:rPr>
                  <m:t>BMU</m:t>
                </w:ins>
              </m:r>
            </m:sub>
          </m:sSub>
          <m:r>
            <w:ins w:id="269" w:author="Martin Cahill [NESO]" w:date="2025-05-20T13:39:00Z" w16du:dateUtc="2025-05-20T12:39:00Z">
              <w:rPr>
                <w:rFonts w:ascii="Cambria Math" w:hAnsi="Cambria Math"/>
                <w:highlight w:val="yellow"/>
              </w:rPr>
              <m:t>=</m:t>
            </w:ins>
          </m:r>
          <m:f>
            <m:fPr>
              <m:ctrlPr>
                <w:ins w:id="270" w:author="Martin Cahill [NESO]" w:date="2025-05-20T13:39:00Z" w16du:dateUtc="2025-05-20T12:39:00Z">
                  <w:rPr>
                    <w:rFonts w:ascii="Cambria Math" w:hAnsi="Cambria Math"/>
                    <w:i/>
                    <w:highlight w:val="yellow"/>
                  </w:rPr>
                </w:ins>
              </m:ctrlPr>
            </m:fPr>
            <m:num>
              <m:nary>
                <m:naryPr>
                  <m:chr m:val="∑"/>
                  <m:limLoc m:val="undOvr"/>
                  <m:ctrlPr>
                    <w:ins w:id="271" w:author="Martin Cahill [NESO]" w:date="2025-05-20T13:39:00Z" w16du:dateUtc="2025-05-20T12:39:00Z">
                      <w:rPr>
                        <w:rFonts w:ascii="Cambria Math" w:hAnsi="Cambria Math"/>
                        <w:i/>
                        <w:highlight w:val="yellow"/>
                      </w:rPr>
                    </w:ins>
                  </m:ctrlPr>
                </m:naryPr>
                <m:sub>
                  <m:r>
                    <w:ins w:id="272" w:author="Martin Cahill [NESO]" w:date="2025-05-20T13:39:00Z" w16du:dateUtc="2025-05-20T12:39:00Z">
                      <w:rPr>
                        <w:rFonts w:ascii="Cambria Math" w:hAnsi="Cambria Math"/>
                        <w:highlight w:val="yellow"/>
                      </w:rPr>
                      <m:t>p=1</m:t>
                    </w:ins>
                  </m:r>
                </m:sub>
                <m:sup>
                  <m:r>
                    <w:ins w:id="273" w:author="Martin Cahill [NESO]" w:date="2025-05-20T13:39:00Z" w16du:dateUtc="2025-05-20T12:39:00Z">
                      <w:rPr>
                        <w:rFonts w:ascii="Cambria Math" w:hAnsi="Cambria Math"/>
                        <w:highlight w:val="yellow"/>
                      </w:rPr>
                      <m:t>17520</m:t>
                    </w:ins>
                  </m:r>
                </m:sup>
                <m:e>
                  <m:sSub>
                    <m:sSubPr>
                      <m:ctrlPr>
                        <w:ins w:id="274" w:author="Martin Cahill [NESO]" w:date="2025-05-20T13:39:00Z" w16du:dateUtc="2025-05-20T12:39:00Z">
                          <w:rPr>
                            <w:rFonts w:ascii="Cambria Math" w:hAnsi="Cambria Math"/>
                            <w:i/>
                            <w:highlight w:val="yellow"/>
                          </w:rPr>
                        </w:ins>
                      </m:ctrlPr>
                    </m:sSubPr>
                    <m:e>
                      <m:r>
                        <w:ins w:id="275" w:author="Martin Cahill [NESO]" w:date="2025-05-20T13:39:00Z" w16du:dateUtc="2025-05-20T12:39:00Z">
                          <w:rPr>
                            <w:rFonts w:ascii="Cambria Math" w:hAnsi="Cambria Math"/>
                            <w:highlight w:val="yellow"/>
                          </w:rPr>
                          <m:t>GMWh</m:t>
                        </w:ins>
                      </m:r>
                    </m:e>
                    <m:sub>
                      <m:r>
                        <w:ins w:id="276" w:author="Martin Cahill [NESO]" w:date="2025-05-20T13:39:00Z" w16du:dateUtc="2025-05-20T12:39:00Z">
                          <w:rPr>
                            <w:rFonts w:ascii="Cambria Math" w:hAnsi="Cambria Math"/>
                            <w:highlight w:val="yellow"/>
                          </w:rPr>
                          <m:t>pBMU</m:t>
                        </w:ins>
                      </m:r>
                    </m:sub>
                  </m:sSub>
                </m:e>
              </m:nary>
            </m:num>
            <m:den>
              <m:nary>
                <m:naryPr>
                  <m:chr m:val="∑"/>
                  <m:limLoc m:val="undOvr"/>
                  <m:ctrlPr>
                    <w:ins w:id="277" w:author="Martin Cahill [NESO]" w:date="2025-05-20T13:39:00Z" w16du:dateUtc="2025-05-20T12:39:00Z">
                      <w:rPr>
                        <w:rFonts w:ascii="Cambria Math" w:hAnsi="Cambria Math"/>
                        <w:i/>
                        <w:highlight w:val="yellow"/>
                      </w:rPr>
                    </w:ins>
                  </m:ctrlPr>
                </m:naryPr>
                <m:sub>
                  <m:r>
                    <w:ins w:id="278" w:author="Martin Cahill [NESO]" w:date="2025-05-20T13:39:00Z" w16du:dateUtc="2025-05-20T12:39:00Z">
                      <w:rPr>
                        <w:rFonts w:ascii="Cambria Math" w:hAnsi="Cambria Math"/>
                        <w:highlight w:val="yellow"/>
                      </w:rPr>
                      <m:t>p=1</m:t>
                    </w:ins>
                  </m:r>
                </m:sub>
                <m:sup>
                  <m:r>
                    <w:ins w:id="279" w:author="Martin Cahill [NESO]" w:date="2025-05-20T13:39:00Z" w16du:dateUtc="2025-05-20T12:39:00Z">
                      <w:rPr>
                        <w:rFonts w:ascii="Cambria Math" w:hAnsi="Cambria Math"/>
                        <w:highlight w:val="yellow"/>
                      </w:rPr>
                      <m:t>17520</m:t>
                    </w:ins>
                  </m:r>
                </m:sup>
                <m:e>
                  <m:sSub>
                    <m:sSubPr>
                      <m:ctrlPr>
                        <w:ins w:id="280" w:author="Martin Cahill [NESO]" w:date="2025-05-20T13:39:00Z" w16du:dateUtc="2025-05-20T12:39:00Z">
                          <w:rPr>
                            <w:rFonts w:ascii="Cambria Math" w:hAnsi="Cambria Math"/>
                            <w:i/>
                            <w:highlight w:val="yellow"/>
                          </w:rPr>
                        </w:ins>
                      </m:ctrlPr>
                    </m:sSubPr>
                    <m:e>
                      <m:r>
                        <w:ins w:id="281" w:author="Martin Cahill [NESO]" w:date="2025-05-20T13:39:00Z" w16du:dateUtc="2025-05-20T12:39:00Z">
                          <w:rPr>
                            <w:rFonts w:ascii="Cambria Math" w:hAnsi="Cambria Math"/>
                            <w:highlight w:val="yellow"/>
                          </w:rPr>
                          <m:t>TEC</m:t>
                        </w:ins>
                      </m:r>
                    </m:e>
                    <m:sub>
                      <m:r>
                        <w:ins w:id="282" w:author="Martin Cahill [NESO]" w:date="2025-05-20T13:39:00Z" w16du:dateUtc="2025-05-20T12:39:00Z">
                          <w:rPr>
                            <w:rFonts w:ascii="Cambria Math" w:hAnsi="Cambria Math"/>
                            <w:highlight w:val="yellow"/>
                          </w:rPr>
                          <m:t>p</m:t>
                        </w:ins>
                      </m:r>
                    </m:sub>
                  </m:sSub>
                </m:e>
              </m:nary>
              <m:r>
                <w:ins w:id="283" w:author="Martin Cahill [NESO]" w:date="2025-05-20T13:39:00Z" w16du:dateUtc="2025-05-20T12:39:00Z">
                  <w:rPr>
                    <w:rFonts w:ascii="Cambria Math" w:hAnsi="Cambria Math"/>
                    <w:highlight w:val="yellow"/>
                  </w:rPr>
                  <m:t xml:space="preserve"> ×0.5</m:t>
                </w:ins>
              </m:r>
              <w:commentRangeStart w:id="284"/>
              <w:commentRangeEnd w:id="284"/>
              <m:r>
                <w:ins w:id="285" w:author="Martin Cahill [NESO]" w:date="2025-05-20T13:39:00Z" w16du:dateUtc="2025-05-20T12:39:00Z">
                  <m:rPr>
                    <m:sty m:val="p"/>
                  </m:rPr>
                  <w:rPr>
                    <w:rStyle w:val="CommentReference"/>
                    <w:rFonts w:ascii="Cambria Math" w:hAnsi="Cambria Math"/>
                    <w:highlight w:val="yellow"/>
                  </w:rPr>
                  <w:commentReference w:id="284"/>
                </w:ins>
              </m:r>
            </m:den>
          </m:f>
        </m:oMath>
      </m:oMathPara>
    </w:p>
    <w:p w14:paraId="2FA332D7" w14:textId="77777777" w:rsidR="00DC0A93" w:rsidRPr="00DC0A93" w:rsidRDefault="00DC0A93" w:rsidP="009945F1">
      <w:pPr>
        <w:pStyle w:val="1"/>
        <w:rPr>
          <w:ins w:id="286" w:author="Martin Cahill [NESO]" w:date="2025-05-20T13:39:00Z" w16du:dateUtc="2025-05-20T12:39:00Z"/>
        </w:rPr>
      </w:pPr>
    </w:p>
    <w:p w14:paraId="032872E2" w14:textId="77777777" w:rsidR="004B5822" w:rsidRPr="004B5822" w:rsidRDefault="004B5822" w:rsidP="00682373">
      <w:pPr>
        <w:pStyle w:val="1"/>
        <w:ind w:left="720" w:firstLine="720"/>
        <w:rPr>
          <w:ins w:id="287" w:author="Martin Cahill [NESO]" w:date="2025-05-20T13:40:00Z"/>
        </w:rPr>
      </w:pPr>
      <w:ins w:id="288" w:author="Martin Cahill [NESO]" w:date="2025-05-20T13:40:00Z">
        <w:r w:rsidRPr="004B5822">
          <w:t>Where:</w:t>
        </w:r>
      </w:ins>
    </w:p>
    <w:p w14:paraId="41CC070B" w14:textId="3D171553" w:rsidR="004B5822" w:rsidRPr="00C06838" w:rsidDel="004B5822" w:rsidRDefault="004B5822" w:rsidP="00682373">
      <w:pPr>
        <w:pStyle w:val="1"/>
        <w:ind w:left="720" w:firstLine="720"/>
        <w:rPr>
          <w:del w:id="289" w:author="Martin Cahill [NESO]" w:date="2025-05-20T13:41:00Z" w16du:dateUtc="2025-05-20T12:41:00Z"/>
          <w:highlight w:val="yellow"/>
        </w:rPr>
      </w:pPr>
      <w:del w:id="290" w:author="Martin Cahill [NESO]" w:date="2025-05-20T13:41:00Z" w16du:dateUtc="2025-05-20T12:41:00Z">
        <w:r w:rsidRPr="00C06838" w:rsidDel="004B5822">
          <w:rPr>
            <w:highlight w:val="yellow"/>
          </w:rPr>
          <w:delText>A denotes each technology type within a Power Station</w:delText>
        </w:r>
      </w:del>
    </w:p>
    <w:p w14:paraId="4B36FAA7" w14:textId="12634736" w:rsidR="004B5822" w:rsidRPr="00C06838" w:rsidDel="004B5822" w:rsidRDefault="004B5822" w:rsidP="00682373">
      <w:pPr>
        <w:pStyle w:val="1"/>
        <w:ind w:left="1440"/>
        <w:rPr>
          <w:del w:id="291" w:author="Martin Cahill [NESO]" w:date="2025-05-20T13:41:00Z" w16du:dateUtc="2025-05-20T12:41:00Z"/>
          <w:highlight w:val="yellow"/>
        </w:rPr>
      </w:pPr>
      <w:del w:id="292" w:author="Martin Cahill [NESO]" w:date="2025-05-20T13:41:00Z" w16du:dateUtc="2025-05-20T12:41:00Z">
        <w:r w:rsidRPr="00C06838" w:rsidDel="004B5822">
          <w:rPr>
            <w:highlight w:val="yellow"/>
          </w:rPr>
          <w:delText xml:space="preserve">GMWhAp is the maximum of FPN or actual metered output in a </w:delText>
        </w:r>
        <w:r w:rsidRPr="00C06838" w:rsidDel="004B5822">
          <w:rPr>
            <w:b/>
            <w:bCs/>
            <w:highlight w:val="yellow"/>
          </w:rPr>
          <w:delText>Settlement Period</w:delText>
        </w:r>
        <w:r w:rsidRPr="00C06838" w:rsidDel="004B5822">
          <w:rPr>
            <w:highlight w:val="yellow"/>
          </w:rPr>
          <w:delText xml:space="preserve"> related to the </w:delText>
        </w:r>
        <w:r w:rsidRPr="00C06838" w:rsidDel="004B5822">
          <w:rPr>
            <w:b/>
            <w:bCs/>
            <w:highlight w:val="yellow"/>
          </w:rPr>
          <w:delText>BM Unit</w:delText>
        </w:r>
        <w:r w:rsidRPr="00C06838" w:rsidDel="004B5822">
          <w:rPr>
            <w:highlight w:val="yellow"/>
          </w:rPr>
          <w:delText xml:space="preserve"> associated with MTPSTEC</w:delText>
        </w:r>
        <w:r w:rsidRPr="00C06838" w:rsidDel="004B5822">
          <w:rPr>
            <w:highlight w:val="yellow"/>
            <w:vertAlign w:val="subscript"/>
          </w:rPr>
          <w:delText>A</w:delText>
        </w:r>
        <w:r w:rsidRPr="00C06838" w:rsidDel="004B5822">
          <w:rPr>
            <w:highlight w:val="yellow"/>
          </w:rPr>
          <w:delText>.</w:delText>
        </w:r>
      </w:del>
    </w:p>
    <w:p w14:paraId="4D6B1ACA" w14:textId="77777777" w:rsidR="00F827F1" w:rsidRPr="00C06838" w:rsidRDefault="00F827F1" w:rsidP="00F827F1">
      <w:pPr>
        <w:pStyle w:val="1"/>
        <w:ind w:left="1440"/>
        <w:rPr>
          <w:ins w:id="293" w:author="Martin Cahill [NESO]" w:date="2025-05-20T13:41:00Z" w16du:dateUtc="2025-05-20T12:41:00Z"/>
          <w:highlight w:val="yellow"/>
        </w:rPr>
      </w:pPr>
      <w:ins w:id="294" w:author="Martin Cahill [NESO]" w:date="2025-05-20T13:41:00Z" w16du:dateUtc="2025-05-20T12:41:00Z">
        <w:r w:rsidRPr="00C06838">
          <w:rPr>
            <w:highlight w:val="yellow"/>
          </w:rPr>
          <w:t>ALF</w:t>
        </w:r>
        <w:r w:rsidRPr="00C06838">
          <w:rPr>
            <w:highlight w:val="yellow"/>
            <w:vertAlign w:val="subscript"/>
          </w:rPr>
          <w:t>BMU</w:t>
        </w:r>
        <w:r w:rsidRPr="00C06838">
          <w:rPr>
            <w:highlight w:val="yellow"/>
          </w:rPr>
          <w:t xml:space="preserve"> is the ALF for a </w:t>
        </w:r>
        <w:r w:rsidRPr="00C06838">
          <w:rPr>
            <w:b/>
            <w:bCs/>
            <w:highlight w:val="yellow"/>
          </w:rPr>
          <w:t>BM Unit</w:t>
        </w:r>
        <w:r w:rsidRPr="00C06838">
          <w:rPr>
            <w:highlight w:val="yellow"/>
          </w:rPr>
          <w:t xml:space="preserve"> at a multi technology </w:t>
        </w:r>
        <w:r w:rsidRPr="00C06838">
          <w:rPr>
            <w:b/>
            <w:bCs/>
            <w:highlight w:val="yellow"/>
          </w:rPr>
          <w:t>Power Station</w:t>
        </w:r>
      </w:ins>
    </w:p>
    <w:p w14:paraId="20EF8696" w14:textId="77777777" w:rsidR="00F827F1" w:rsidRDefault="00F827F1" w:rsidP="00F827F1">
      <w:pPr>
        <w:pStyle w:val="1"/>
        <w:ind w:left="1440"/>
        <w:rPr>
          <w:ins w:id="295" w:author="Martin Cahill [NESO]" w:date="2025-05-20T13:41:00Z" w16du:dateUtc="2025-05-20T12:41:00Z"/>
        </w:rPr>
      </w:pPr>
      <w:ins w:id="296" w:author="Martin Cahill [NESO]" w:date="2025-05-20T13:41:00Z" w16du:dateUtc="2025-05-20T12:41:00Z">
        <w:r w:rsidRPr="00C06838">
          <w:rPr>
            <w:highlight w:val="yellow"/>
          </w:rPr>
          <w:t>GMWh</w:t>
        </w:r>
        <w:r w:rsidRPr="00C06838">
          <w:rPr>
            <w:highlight w:val="yellow"/>
            <w:vertAlign w:val="subscript"/>
          </w:rPr>
          <w:t>pBMU</w:t>
        </w:r>
        <w:r w:rsidRPr="00C06838">
          <w:rPr>
            <w:highlight w:val="yellow"/>
          </w:rPr>
          <w:t xml:space="preserve"> is the maximum of FPN or actual metered output in a </w:t>
        </w:r>
        <w:r w:rsidRPr="00C06838">
          <w:rPr>
            <w:b/>
            <w:bCs/>
            <w:highlight w:val="yellow"/>
          </w:rPr>
          <w:t>Settlement Period</w:t>
        </w:r>
        <w:r w:rsidRPr="00C06838">
          <w:rPr>
            <w:highlight w:val="yellow"/>
          </w:rPr>
          <w:t xml:space="preserve"> related to the </w:t>
        </w:r>
        <w:r w:rsidRPr="00C06838">
          <w:rPr>
            <w:b/>
            <w:bCs/>
            <w:highlight w:val="yellow"/>
          </w:rPr>
          <w:t>BM Unit</w:t>
        </w:r>
        <w:r>
          <w:t xml:space="preserve"> </w:t>
        </w:r>
      </w:ins>
    </w:p>
    <w:p w14:paraId="636FC17A" w14:textId="323DAD27" w:rsidR="00636937" w:rsidDel="004B5822" w:rsidRDefault="00636937" w:rsidP="00636937">
      <w:pPr>
        <w:pStyle w:val="1"/>
        <w:ind w:left="1440"/>
        <w:rPr>
          <w:del w:id="297" w:author="Martin Cahill [NESO]" w:date="2025-05-20T13:40:00Z" w16du:dateUtc="2025-05-20T12:40:00Z"/>
        </w:rPr>
      </w:pPr>
    </w:p>
    <w:p w14:paraId="515E40F5" w14:textId="77777777" w:rsidR="00636937" w:rsidRPr="00891501" w:rsidRDefault="00636937" w:rsidP="00636937">
      <w:pPr>
        <w:pStyle w:val="1"/>
        <w:ind w:left="720"/>
        <w:jc w:val="both"/>
      </w:pPr>
    </w:p>
    <w:p w14:paraId="27EED677" w14:textId="0A7171AF" w:rsidR="00636937" w:rsidRPr="00823D2E" w:rsidRDefault="00664194" w:rsidP="007D27B2">
      <w:pPr>
        <w:pStyle w:val="1"/>
        <w:numPr>
          <w:ilvl w:val="0"/>
          <w:numId w:val="90"/>
        </w:numPr>
        <w:jc w:val="both"/>
        <w:rPr>
          <w:b/>
        </w:rPr>
      </w:pPr>
      <w:ins w:id="298" w:author="Martin Cahill [NESO]" w:date="2025-05-20T13:42:00Z" w16du:dateUtc="2025-05-20T12:42:00Z">
        <w:r>
          <w:t xml:space="preserve">For </w:t>
        </w:r>
      </w:ins>
      <w:del w:id="299" w:author="Martin Cahill [NESO]" w:date="2025-05-20T13:43:00Z" w16du:dateUtc="2025-05-20T12:43:00Z">
        <w:r w:rsidRPr="00477BF0" w:rsidDel="0071064D">
          <w:rPr>
            <w:highlight w:val="yellow"/>
            <w:rPrChange w:id="300" w:author="Martin Cahill [NESO]" w:date="2025-06-18T17:44:00Z" w16du:dateUtc="2025-06-18T16:44:00Z">
              <w:rPr/>
            </w:rPrChange>
          </w:rPr>
          <w:delText>S</w:delText>
        </w:r>
      </w:del>
      <w:ins w:id="301" w:author="Martin Cahill [NESO]" w:date="2025-05-20T13:43:00Z" w16du:dateUtc="2025-05-20T12:43:00Z">
        <w:r w:rsidR="0071064D" w:rsidRPr="00477BF0">
          <w:rPr>
            <w:highlight w:val="yellow"/>
            <w:rPrChange w:id="302" w:author="Martin Cahill [NESO]" w:date="2025-06-18T17:44:00Z" w16du:dateUtc="2025-06-18T16:44:00Z">
              <w:rPr/>
            </w:rPrChange>
          </w:rPr>
          <w:t>single</w:t>
        </w:r>
        <w:r w:rsidR="0071064D">
          <w:t xml:space="preserve"> </w:t>
        </w:r>
      </w:ins>
      <w:ins w:id="303" w:author="Martin Cahill [NESO]" w:date="2025-05-20T13:42:00Z" w16du:dateUtc="2025-05-20T12:42:00Z">
        <w:r>
          <w:t xml:space="preserve">technology </w:t>
        </w:r>
        <w:r w:rsidRPr="00682373">
          <w:rPr>
            <w:b/>
            <w:bCs/>
          </w:rPr>
          <w:t>Power Stations</w:t>
        </w:r>
        <w:r>
          <w:t>,</w:t>
        </w:r>
        <w:r w:rsidR="0071064D">
          <w:t xml:space="preserve"> </w:t>
        </w:r>
      </w:ins>
      <w:del w:id="304" w:author="Martin Cahill [NESO]" w:date="2025-05-20T13:42:00Z" w16du:dateUtc="2025-05-20T12:42:00Z">
        <w:r w:rsidR="00636937" w:rsidRPr="00891501" w:rsidDel="00664194">
          <w:delText>T</w:delText>
        </w:r>
      </w:del>
      <w:ins w:id="305" w:author="Martin Cahill [NESO]" w:date="2025-05-20T13:42:00Z" w16du:dateUtc="2025-05-20T12:42: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306" w:author="Martin Cahill [NESO]" w:date="2025-05-20T13:43:00Z" w16du:dateUtc="2025-05-20T12:43:00Z">
        <w:r w:rsidR="003D35D0">
          <w:t xml:space="preserve">For multiple technology </w:t>
        </w:r>
        <w:r w:rsidR="003D35D0" w:rsidRPr="00F231B2">
          <w:rPr>
            <w:b/>
            <w:bCs/>
          </w:rPr>
          <w:t>Power Stations</w:t>
        </w:r>
        <w:r w:rsidR="003D35D0">
          <w:t xml:space="preserve">, the appropriate output (FPN or actual metered) figure is derived from the </w:t>
        </w:r>
        <w:r w:rsidR="003D35D0" w:rsidRPr="00F231B2">
          <w:rPr>
            <w:b/>
            <w:bCs/>
          </w:rPr>
          <w:t>BM Unit</w:t>
        </w:r>
        <w:r w:rsidR="003D35D0">
          <w:t xml:space="preserve"> data available to </w:t>
        </w:r>
        <w:r w:rsidR="003D35D0" w:rsidRPr="00F231B2">
          <w:rPr>
            <w:b/>
            <w:bCs/>
          </w:rPr>
          <w:t>The Company</w:t>
        </w:r>
        <w:r w:rsidR="003D35D0">
          <w:t xml:space="preserve"> and associated with </w:t>
        </w:r>
      </w:ins>
      <w:del w:id="307" w:author="Martin Cahill [NESO]" w:date="2025-05-20T13:43:00Z" w16du:dateUtc="2025-05-20T12:43:00Z">
        <w:r w:rsidR="003D35D0" w:rsidRPr="00477BF0" w:rsidDel="003D35D0">
          <w:rPr>
            <w:highlight w:val="yellow"/>
            <w:rPrChange w:id="308" w:author="Martin Cahill [NESO]" w:date="2025-06-18T17:44:00Z" w16du:dateUtc="2025-06-18T16:44:00Z">
              <w:rPr/>
            </w:rPrChange>
          </w:rPr>
          <w:delText>MTPSTEC</w:delText>
        </w:r>
      </w:del>
      <w:ins w:id="309" w:author="Martin Cahill [NESO]" w:date="2025-05-20T13:43:00Z" w16du:dateUtc="2025-05-20T12:43:00Z">
        <w:r w:rsidR="003D35D0" w:rsidRPr="00477BF0">
          <w:rPr>
            <w:highlight w:val="yellow"/>
            <w:rPrChange w:id="310" w:author="Martin Cahill [NESO]" w:date="2025-06-18T17:44:00Z" w16du:dateUtc="2025-06-18T16:44:00Z">
              <w:rPr>
                <w:highlight w:val="lightGray"/>
              </w:rPr>
            </w:rPrChange>
          </w:rPr>
          <w:t>MTEC</w:t>
        </w:r>
        <w:commentRangeStart w:id="311"/>
        <w:r w:rsidR="003D35D0">
          <w:t>.</w:t>
        </w:r>
      </w:ins>
      <w:commentRangeEnd w:id="311"/>
      <w:ins w:id="312" w:author="Martin Cahill [NESO]" w:date="2025-06-18T17:45:00Z" w16du:dateUtc="2025-06-18T16:45:00Z">
        <w:r w:rsidR="00477BF0">
          <w:rPr>
            <w:rStyle w:val="CommentReference"/>
            <w:rFonts w:ascii="Arial" w:hAnsi="Arial"/>
          </w:rPr>
          <w:commentReference w:id="311"/>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1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14" w:name="_Toc208554779"/>
      <w:bookmarkStart w:id="315" w:name="_Toc208745842"/>
      <w:bookmarkStart w:id="316" w:name="_Toc274049688"/>
      <w:r w:rsidRPr="00D76842">
        <w:rPr>
          <w:color w:val="auto"/>
        </w:rPr>
        <w:t>Deriving the Final Local Tariff</w:t>
      </w:r>
      <w:bookmarkEnd w:id="314"/>
      <w:bookmarkEnd w:id="315"/>
      <w:r>
        <w:rPr>
          <w:color w:val="auto"/>
        </w:rPr>
        <w:t xml:space="preserve"> (</w:t>
      </w:r>
      <w:r w:rsidRPr="00D76842">
        <w:rPr>
          <w:color w:val="auto"/>
        </w:rPr>
        <w:t>£/kW</w:t>
      </w:r>
      <w:r>
        <w:rPr>
          <w:color w:val="auto"/>
        </w:rPr>
        <w:t>)</w:t>
      </w:r>
      <w:bookmarkEnd w:id="31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17" w:name="_Toc208554780"/>
      <w:bookmarkStart w:id="318" w:name="_Toc208745843"/>
      <w:bookmarkStart w:id="319" w:name="_Toc274049689"/>
      <w:r w:rsidRPr="009F4FB0">
        <w:rPr>
          <w:i/>
          <w:color w:val="auto"/>
        </w:rPr>
        <w:t>Local Circuit Tariff</w:t>
      </w:r>
      <w:bookmarkEnd w:id="317"/>
      <w:bookmarkEnd w:id="318"/>
      <w:bookmarkEnd w:id="31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20" w:name="_Toc208554781"/>
      <w:bookmarkStart w:id="321" w:name="_Toc208745844"/>
    </w:p>
    <w:p w14:paraId="7839E442" w14:textId="77777777" w:rsidR="006661FE" w:rsidRPr="00543982" w:rsidRDefault="006661FE" w:rsidP="006661FE">
      <w:pPr>
        <w:pStyle w:val="Heading3"/>
        <w:ind w:left="709"/>
        <w:rPr>
          <w:rFonts w:ascii="Arial" w:hAnsi="Arial" w:cs="Arial"/>
          <w:b/>
        </w:rPr>
      </w:pPr>
      <w:bookmarkStart w:id="322" w:name="_Toc274049690"/>
      <w:r w:rsidRPr="00543982">
        <w:rPr>
          <w:rFonts w:ascii="Arial" w:hAnsi="Arial" w:cs="Arial"/>
          <w:b/>
        </w:rPr>
        <w:t>Onshore Local Substation Tariff</w:t>
      </w:r>
      <w:bookmarkEnd w:id="320"/>
      <w:bookmarkEnd w:id="321"/>
      <w:bookmarkEnd w:id="32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23"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2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24" w:name="_Toc274049691"/>
      <w:r w:rsidRPr="00543982">
        <w:rPr>
          <w:rFonts w:ascii="Arial" w:hAnsi="Arial" w:cs="Arial"/>
          <w:b/>
        </w:rPr>
        <w:t>Offshore substation local tariff</w:t>
      </w:r>
      <w:bookmarkEnd w:id="32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25" w:name="_Toc49661115"/>
      <w:bookmarkStart w:id="326" w:name="_Toc274049692"/>
      <w:bookmarkEnd w:id="31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25"/>
    <w:bookmarkEnd w:id="32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27" w:name="_Toc32201079"/>
      <w:bookmarkStart w:id="328" w:name="_Toc49661116"/>
      <w:bookmarkStart w:id="329" w:name="_Toc274049693"/>
      <w:r>
        <w:t>Final £/kW Tariff</w:t>
      </w:r>
      <w:bookmarkEnd w:id="327"/>
      <w:bookmarkEnd w:id="328"/>
      <w:bookmarkEnd w:id="32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30" w:name="_Toc274049694"/>
      <w:r w:rsidRPr="007B2988">
        <w:t>Stability &amp; Predictability of TNUoS tariffs</w:t>
      </w:r>
      <w:bookmarkEnd w:id="33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31" w:name="_Toc32201081"/>
      <w:bookmarkStart w:id="33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3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3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3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3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5" w:name="_Toc32201082"/>
      <w:bookmarkStart w:id="336" w:name="_Toc49661119"/>
      <w:bookmarkEnd w:id="331"/>
      <w:bookmarkEnd w:id="33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7" w:name="_Ref506957800"/>
      <w:bookmarkStart w:id="338" w:name="_Toc32201083"/>
      <w:bookmarkStart w:id="339" w:name="_Toc49661120"/>
      <w:bookmarkStart w:id="340" w:name="_Toc98821478"/>
      <w:bookmarkStart w:id="341" w:name="_Toc111259845"/>
      <w:bookmarkStart w:id="342" w:name="_Toc111262532"/>
      <w:bookmarkStart w:id="343" w:name="_Toc274049695"/>
      <w:bookmarkEnd w:id="335"/>
      <w:bookmarkEnd w:id="336"/>
      <w:r w:rsidRPr="00D54761">
        <w:rPr>
          <w:bCs/>
          <w:color w:val="auto"/>
          <w:sz w:val="28"/>
          <w:szCs w:val="28"/>
        </w:rPr>
        <w:t>14.16 Derivation of the Transmission Network Use of System Energy Consumption Tariff</w:t>
      </w:r>
      <w:bookmarkEnd w:id="337"/>
      <w:bookmarkEnd w:id="338"/>
      <w:bookmarkEnd w:id="339"/>
      <w:r w:rsidRPr="00D54761">
        <w:rPr>
          <w:bCs/>
          <w:color w:val="auto"/>
          <w:sz w:val="28"/>
          <w:szCs w:val="28"/>
        </w:rPr>
        <w:t xml:space="preserve"> and Short Term Capacity Tariff</w:t>
      </w:r>
      <w:bookmarkEnd w:id="340"/>
      <w:bookmarkEnd w:id="341"/>
      <w:bookmarkEnd w:id="342"/>
      <w:r w:rsidRPr="00D54761">
        <w:rPr>
          <w:bCs/>
          <w:color w:val="auto"/>
          <w:sz w:val="28"/>
          <w:szCs w:val="28"/>
        </w:rPr>
        <w:t>s</w:t>
      </w:r>
      <w:bookmarkEnd w:id="34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44" w:name="_Toc274049696"/>
      <w:r>
        <w:t>Short Term Transmission Entry Capacity (STTEC) Tariff</w:t>
      </w:r>
      <w:bookmarkEnd w:id="34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45" w:name="_Toc274049697"/>
      <w:r w:rsidRPr="00DC7159">
        <w:t>Limited Duration Transmission Entry Capacity (LDTEC) Tariffs</w:t>
      </w:r>
      <w:bookmarkEnd w:id="34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4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47" w:name="_Toc32201085"/>
      <w:bookmarkStart w:id="348" w:name="_Toc49661123"/>
      <w:bookmarkStart w:id="349" w:name="_Toc274049698"/>
      <w:bookmarkEnd w:id="346"/>
      <w:r w:rsidRPr="00D54761">
        <w:rPr>
          <w:color w:val="auto"/>
          <w:sz w:val="28"/>
          <w:szCs w:val="28"/>
        </w:rPr>
        <w:t>14.17 Demand Charges</w:t>
      </w:r>
      <w:bookmarkEnd w:id="347"/>
      <w:bookmarkEnd w:id="348"/>
      <w:bookmarkEnd w:id="34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50" w:name="_Toc32201086"/>
      <w:bookmarkStart w:id="351" w:name="_Toc49661124"/>
      <w:bookmarkStart w:id="352" w:name="_Toc274049699"/>
      <w:r>
        <w:t>Parties Liable for Demand Charges</w:t>
      </w:r>
      <w:bookmarkEnd w:id="350"/>
      <w:bookmarkEnd w:id="351"/>
      <w:bookmarkEnd w:id="35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53" w:name="_Toc32201087"/>
      <w:bookmarkStart w:id="354" w:name="_Toc49661125"/>
      <w:bookmarkStart w:id="355" w:name="_Toc274049700"/>
      <w:r>
        <w:t xml:space="preserve">Basis of </w:t>
      </w:r>
      <w:r w:rsidR="00010EB2">
        <w:t>Demand Locational</w:t>
      </w:r>
      <w:r>
        <w:t xml:space="preserve"> Charges</w:t>
      </w:r>
      <w:bookmarkEnd w:id="353"/>
      <w:bookmarkEnd w:id="354"/>
      <w:bookmarkEnd w:id="35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1548B2A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08B14FA2">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56" w:name="_Toc49661126"/>
      <w:bookmarkStart w:id="35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56"/>
      <w:bookmarkEnd w:id="357"/>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58" w:name="_Toc49661127"/>
      <w:bookmarkStart w:id="359" w:name="_Toc274049702"/>
      <w:r w:rsidRPr="004248A1">
        <w:rPr>
          <w:rFonts w:ascii="Arial" w:hAnsi="Arial" w:cs="Arial"/>
          <w:b/>
        </w:rPr>
        <w:t>Power Stations with a Bilateral Connection Agreement</w:t>
      </w:r>
      <w:bookmarkEnd w:id="358"/>
      <w:r w:rsidRPr="004248A1">
        <w:rPr>
          <w:rFonts w:ascii="Arial" w:hAnsi="Arial" w:cs="Arial"/>
          <w:b/>
        </w:rPr>
        <w:t xml:space="preserve"> and Licensable Generation with a Bilateral Embedded Generation Agreement</w:t>
      </w:r>
      <w:bookmarkEnd w:id="35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60" w:name="_Toc49661128"/>
      <w:bookmarkStart w:id="361" w:name="_Toc274049703"/>
      <w:r w:rsidRPr="004248A1">
        <w:rPr>
          <w:rFonts w:ascii="Arial" w:hAnsi="Arial" w:cs="Arial"/>
          <w:b/>
        </w:rPr>
        <w:t>Exemptible Generation and Derogated Distribution Interconnectors with a Bilateral Embedded Generation Agreement</w:t>
      </w:r>
      <w:bookmarkEnd w:id="360"/>
      <w:bookmarkEnd w:id="36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62" w:name="_Toc32201088"/>
      <w:bookmarkStart w:id="363" w:name="_Toc49661130"/>
    </w:p>
    <w:p w14:paraId="2145EB86" w14:textId="77777777" w:rsidR="006661FE" w:rsidRDefault="006661FE" w:rsidP="006661FE">
      <w:pPr>
        <w:pStyle w:val="Heading2"/>
      </w:pPr>
      <w:bookmarkStart w:id="364" w:name="_Toc274049704"/>
      <w:r>
        <w:t>Small Generators Tariffs</w:t>
      </w:r>
      <w:bookmarkEnd w:id="36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65" w:name="_Toc274049705"/>
      <w:r>
        <w:t>The Triad</w:t>
      </w:r>
      <w:bookmarkEnd w:id="362"/>
      <w:bookmarkEnd w:id="363"/>
      <w:bookmarkEnd w:id="36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6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6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bookmarkStart w:id="367" w:name="_Toc497131269"/>
      <w:r w:rsidR="006661FE">
        <w:fldChar w:fldCharType="begin"/>
      </w:r>
      <w:r w:rsidR="006661FE">
        <w:instrText xml:space="preserve"> XE "Triad" </w:instrText>
      </w:r>
      <w:r w:rsidR="006661FE">
        <w:fldChar w:fldCharType="end"/>
      </w:r>
      <w:bookmarkEnd w:id="367"/>
      <w:r w:rsidR="006661FE">
        <w:fldChar w:fldCharType="begin"/>
      </w:r>
      <w:r w:rsidR="006661FE">
        <w:instrText xml:space="preserve"> XE "Trading Unit" </w:instrText>
      </w:r>
      <w:r w:rsidR="006661FE">
        <w:fldChar w:fldCharType="end"/>
      </w:r>
    </w:p>
    <w:bookmarkStart w:id="36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6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69" w:name="_Hlt497734631"/>
      <w:bookmarkEnd w:id="369"/>
      <w:r>
        <w:t xml:space="preserve"> </w:t>
      </w:r>
      <w:r w:rsidR="002064B2">
        <w:t xml:space="preserve"> </w:t>
      </w:r>
      <w:bookmarkStart w:id="370" w:name="_Ref192597305"/>
      <w:r w:rsidR="002064B2">
        <w:t>Throughout the year Users will submit a Demand Forecast. A Demand Forecast will include:</w:t>
      </w:r>
      <w:bookmarkEnd w:id="370"/>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71" w:name="_Hlk35263653"/>
      <w:bookmarkStart w:id="372" w:name="_Hlk35263622"/>
      <w:r w:rsidRPr="00010EB2">
        <w:rPr>
          <w:rFonts w:ascii="Arial" w:hAnsi="Arial" w:cs="Arial"/>
          <w:b/>
        </w:rPr>
        <w:t>Initial Reconciliation Part 2 – Non-half-hourly metered demand</w:t>
      </w:r>
    </w:p>
    <w:bookmarkEnd w:id="37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73" w:name="_Hlk35263694"/>
      <w:r w:rsidRPr="00010EB2">
        <w:rPr>
          <w:rFonts w:ascii="Arial" w:hAnsi="Arial" w:cs="Arial"/>
        </w:rPr>
        <w:t xml:space="preserve">non-half-hourly metered demand will be </w:t>
      </w:r>
      <w:bookmarkEnd w:id="37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7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7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375" w:name="_Toc274049713"/>
      <w:r>
        <w:t>Further Information</w:t>
      </w:r>
      <w:bookmarkEnd w:id="375"/>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76" w:name="_Toc32201092"/>
      <w:bookmarkStart w:id="377" w:name="_Toc49661139"/>
      <w:bookmarkStart w:id="378" w:name="_Toc274049714"/>
      <w:bookmarkEnd w:id="374"/>
      <w:r w:rsidRPr="00FE40FB">
        <w:rPr>
          <w:color w:val="auto"/>
          <w:sz w:val="28"/>
          <w:szCs w:val="28"/>
        </w:rPr>
        <w:t>14.18 Generation charges</w:t>
      </w:r>
      <w:bookmarkEnd w:id="376"/>
      <w:bookmarkEnd w:id="377"/>
      <w:bookmarkEnd w:id="37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79" w:name="_Toc32201093"/>
      <w:bookmarkStart w:id="380" w:name="_Toc49661140"/>
      <w:bookmarkStart w:id="381" w:name="_Toc274049715"/>
      <w:r>
        <w:t>Parties Liable for Generation Charges</w:t>
      </w:r>
      <w:bookmarkEnd w:id="379"/>
      <w:bookmarkEnd w:id="380"/>
      <w:bookmarkEnd w:id="38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82" w:name="_Toc274049716"/>
      <w:bookmarkStart w:id="383" w:name="_Toc32201094"/>
      <w:bookmarkStart w:id="384" w:name="_Toc49661141"/>
      <w:r>
        <w:t>Structure of Generation Charges</w:t>
      </w:r>
      <w:bookmarkEnd w:id="38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71FE350A" w:rsidR="00674102" w:rsidRPr="00C06838" w:rsidRDefault="008A41B4" w:rsidP="000B6C0D">
      <w:pPr>
        <w:pStyle w:val="1"/>
        <w:jc w:val="both"/>
        <w:rPr>
          <w:ins w:id="385" w:author="Martin Cahill [NESO]" w:date="2025-05-20T13:44:00Z" w16du:dateUtc="2025-05-20T12:44:00Z"/>
          <w:rFonts w:cs="Arial"/>
          <w:szCs w:val="22"/>
          <w:highlight w:val="yellow"/>
          <w:vertAlign w:val="subscript"/>
        </w:rPr>
      </w:pPr>
      <w:del w:id="386" w:author="Martin Cahill [NESO]" w:date="2025-05-20T13:44:00Z" w16du:dateUtc="2025-05-20T12:44:00Z">
        <w:r w:rsidRPr="00C06838" w:rsidDel="00A57AE6">
          <w:rPr>
            <w:rFonts w:cs="Arial"/>
            <w:noProof/>
            <w:position w:val="-10"/>
            <w:szCs w:val="22"/>
            <w:highlight w:val="yellow"/>
            <w:vertAlign w:val="subscript"/>
          </w:rPr>
          <w:drawing>
            <wp:inline distT="0" distB="0" distL="0" distR="0" wp14:anchorId="75DBC718" wp14:editId="4045C03C">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48AE4BE5" w14:textId="77777777" w:rsidR="00F923C8" w:rsidRDefault="00F923C8" w:rsidP="00F923C8">
      <w:pPr>
        <w:pStyle w:val="1"/>
        <w:jc w:val="both"/>
        <w:rPr>
          <w:ins w:id="387" w:author="Martin Cahill [NESO]" w:date="2025-05-20T13:44:00Z" w16du:dateUtc="2025-05-20T12:44:00Z"/>
          <w:rFonts w:cs="Arial"/>
          <w:szCs w:val="22"/>
          <w:vertAlign w:val="subscript"/>
        </w:rPr>
      </w:pPr>
      <m:oMathPara>
        <m:oMath>
          <m:r>
            <w:ins w:id="388" w:author="Martin Cahill [NESO]" w:date="2025-05-20T13:44:00Z" w16du:dateUtc="2025-05-20T12:44:00Z">
              <w:rPr>
                <w:rFonts w:ascii="Cambria Math" w:hAnsi="Cambria Math" w:cs="Arial"/>
                <w:szCs w:val="22"/>
                <w:highlight w:val="yellow"/>
                <w:vertAlign w:val="subscript"/>
              </w:rPr>
              <m:t>Local Annual Liability=Chargeable Capacity×Local Tariff</m:t>
            </w:ins>
          </m:r>
          <w:commentRangeStart w:id="389"/>
          <w:commentRangeEnd w:id="389"/>
          <m:r>
            <w:ins w:id="390" w:author="Martin Cahill [NESO]" w:date="2025-05-20T13:44:00Z" w16du:dateUtc="2025-05-20T12:44:00Z">
              <m:rPr>
                <m:sty m:val="p"/>
              </m:rPr>
              <w:rPr>
                <w:rStyle w:val="CommentReference"/>
                <w:rFonts w:ascii="Cambria Math" w:hAnsi="Cambria Math"/>
                <w:highlight w:val="yellow"/>
                <w:rPrChange w:id="391" w:author="Martin Cahill [NESO]" w:date="2025-06-18T17:53:00Z" w16du:dateUtc="2025-06-18T16:53:00Z">
                  <w:rPr>
                    <w:rStyle w:val="CommentReference"/>
                    <w:rFonts w:ascii="Cambria Math" w:hAnsi="Cambria Math"/>
                  </w:rPr>
                </w:rPrChange>
              </w:rPr>
              <w:commentReference w:id="389"/>
            </w:ins>
          </m:r>
        </m:oMath>
      </m:oMathPara>
    </w:p>
    <w:p w14:paraId="242C6D79" w14:textId="77777777" w:rsidR="00A57AE6" w:rsidRDefault="00A57AE6" w:rsidP="000B6C0D">
      <w:pPr>
        <w:pStyle w:val="1"/>
        <w:jc w:val="both"/>
        <w:rPr>
          <w:rFonts w:cs="Arial"/>
          <w:szCs w:val="22"/>
          <w:vertAlign w:val="subscript"/>
        </w:rPr>
      </w:pP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392" w:author="Martin Cahill [NESO]" w:date="2025-05-20T13:44:00Z" w16du:dateUtc="2025-05-20T12:44:00Z"/>
        </w:rPr>
      </w:pPr>
      <w:r>
        <w:t>Adj Tariff = Adjustment Tariff</w:t>
      </w:r>
    </w:p>
    <w:p w14:paraId="6D12FD4B" w14:textId="77777777" w:rsidR="00AC348D" w:rsidRDefault="00AC348D" w:rsidP="00674102">
      <w:pPr>
        <w:pStyle w:val="1"/>
        <w:ind w:left="1627"/>
        <w:jc w:val="both"/>
        <w:rPr>
          <w:ins w:id="393" w:author="Martin Cahill [NESO]" w:date="2025-05-20T13:44:00Z" w16du:dateUtc="2025-05-20T12:44:00Z"/>
        </w:rPr>
      </w:pPr>
    </w:p>
    <w:p w14:paraId="2FD18CC2" w14:textId="77777777" w:rsidR="00AC348D" w:rsidRDefault="00AC348D" w:rsidP="00AC348D">
      <w:pPr>
        <w:pStyle w:val="1"/>
        <w:ind w:left="1627"/>
        <w:jc w:val="both"/>
        <w:rPr>
          <w:ins w:id="394" w:author="Martin Cahill [NESO]" w:date="2025-05-20T13:44:00Z" w16du:dateUtc="2025-05-20T12:44:00Z"/>
        </w:rPr>
      </w:pPr>
      <w:ins w:id="395" w:author="Martin Cahill [NESO]" w:date="2025-05-20T13:44:00Z" w16du:dateUtc="2025-05-20T12:44:00Z">
        <w:r>
          <w:t xml:space="preserve">For a multi technology </w:t>
        </w:r>
        <w:r w:rsidRPr="00F231B2">
          <w:rPr>
            <w:b/>
            <w:bCs/>
          </w:rPr>
          <w:t>Power Station</w:t>
        </w:r>
        <w:r>
          <w:t xml:space="preserve"> the </w:t>
        </w:r>
        <w:r w:rsidRPr="00F231B2">
          <w:rPr>
            <w:b/>
            <w:bCs/>
          </w:rPr>
          <w:t>Power Statio</w:t>
        </w:r>
        <w:r w:rsidRPr="005B226F">
          <w:rPr>
            <w:b/>
            <w:bCs/>
          </w:rPr>
          <w:t>n</w:t>
        </w:r>
        <w:r w:rsidRPr="00E535A2">
          <w:rPr>
            <w:b/>
            <w:bCs/>
          </w:rPr>
          <w:t>’s</w:t>
        </w:r>
        <w:r>
          <w:t xml:space="preserve"> </w:t>
        </w:r>
        <w:r w:rsidRPr="00F231B2">
          <w:rPr>
            <w:b/>
            <w:bCs/>
          </w:rPr>
          <w:t>Transmission Entry Capacity</w:t>
        </w:r>
        <w:r>
          <w:t xml:space="preserve"> is allocated across the different generation plant types, specifically:</w:t>
        </w:r>
      </w:ins>
    </w:p>
    <w:p w14:paraId="16B48496" w14:textId="77777777" w:rsidR="00AC348D" w:rsidRDefault="00AC348D" w:rsidP="00674102">
      <w:pPr>
        <w:pStyle w:val="1"/>
        <w:ind w:left="1627"/>
        <w:jc w:val="both"/>
        <w:rPr>
          <w:ins w:id="396" w:author="Martin Cahill [NESO]" w:date="2025-05-20T13:45:00Z" w16du:dateUtc="2025-05-20T12:45:00Z"/>
        </w:rPr>
      </w:pPr>
    </w:p>
    <w:p w14:paraId="266CE3D9" w14:textId="4317C05C" w:rsidR="00C27495" w:rsidRPr="00DF4E3E" w:rsidDel="00C7082A" w:rsidRDefault="00000000" w:rsidP="00C27495">
      <w:pPr>
        <w:pStyle w:val="1"/>
        <w:ind w:left="1627"/>
        <w:jc w:val="both"/>
        <w:rPr>
          <w:del w:id="397" w:author="Martin Cahill [NESO]" w:date="2025-05-20T13:46:00Z" w16du:dateUtc="2025-05-20T12:46:00Z"/>
          <w:highlight w:val="yellow"/>
          <w:rPrChange w:id="398" w:author="Martin Cahill [NESO]" w:date="2025-06-18T17:47:00Z" w16du:dateUtc="2025-06-18T16:47:00Z">
            <w:rPr>
              <w:del w:id="399" w:author="Martin Cahill [NESO]" w:date="2025-05-20T13:46:00Z" w16du:dateUtc="2025-05-20T12:46:00Z"/>
            </w:rPr>
          </w:rPrChange>
        </w:rPr>
      </w:pPr>
      <m:oMathPara>
        <m:oMath>
          <m:sSub>
            <m:sSubPr>
              <m:ctrlPr>
                <w:del w:id="400" w:author="Martin Cahill [NESO]" w:date="2025-05-20T13:46:00Z" w16du:dateUtc="2025-05-20T12:46:00Z">
                  <w:rPr>
                    <w:rFonts w:ascii="Cambria Math" w:hAnsi="Cambria Math"/>
                    <w:i/>
                    <w:highlight w:val="yellow"/>
                  </w:rPr>
                </w:del>
              </m:ctrlPr>
            </m:sSubPr>
            <m:e>
              <m:r>
                <w:del w:id="401" w:author="Martin Cahill [NESO]" w:date="2025-05-20T13:46:00Z" w16du:dateUtc="2025-05-20T12:46:00Z">
                  <w:rPr>
                    <w:rFonts w:ascii="Cambria Math" w:hAnsi="Cambria Math"/>
                    <w:highlight w:val="yellow"/>
                    <w:rPrChange w:id="402" w:author="Martin Cahill [NESO]" w:date="2025-06-18T17:47:00Z" w16du:dateUtc="2025-06-18T16:47:00Z">
                      <w:rPr>
                        <w:rFonts w:ascii="Cambria Math" w:hAnsi="Cambria Math"/>
                      </w:rPr>
                    </w:rPrChange>
                  </w:rPr>
                  <m:t>MTPSTEC</m:t>
                </w:del>
              </m:r>
            </m:e>
            <m:sub>
              <m:r>
                <w:del w:id="403" w:author="Martin Cahill [NESO]" w:date="2025-05-20T13:46:00Z" w16du:dateUtc="2025-05-20T12:46:00Z">
                  <w:rPr>
                    <w:rFonts w:ascii="Cambria Math" w:hAnsi="Cambria Math"/>
                    <w:highlight w:val="yellow"/>
                    <w:rPrChange w:id="404" w:author="Martin Cahill [NESO]" w:date="2025-06-18T17:47:00Z" w16du:dateUtc="2025-06-18T16:47:00Z">
                      <w:rPr>
                        <w:rFonts w:ascii="Cambria Math" w:hAnsi="Cambria Math"/>
                      </w:rPr>
                    </w:rPrChange>
                  </w:rPr>
                  <m:t>is</m:t>
                </w:del>
              </m:r>
            </m:sub>
          </m:sSub>
          <m:r>
            <w:del w:id="405" w:author="Martin Cahill [NESO]" w:date="2025-05-20T13:46:00Z" w16du:dateUtc="2025-05-20T12:46:00Z">
              <w:rPr>
                <w:rFonts w:ascii="Cambria Math" w:hAnsi="Cambria Math"/>
                <w:highlight w:val="yellow"/>
                <w:rPrChange w:id="406" w:author="Martin Cahill [NESO]" w:date="2025-06-18T17:47:00Z" w16du:dateUtc="2025-06-18T16:47:00Z">
                  <w:rPr>
                    <w:rFonts w:ascii="Cambria Math" w:hAnsi="Cambria Math"/>
                  </w:rPr>
                </w:rPrChange>
              </w:rPr>
              <m:t>=</m:t>
            </w:del>
          </m:r>
          <m:f>
            <m:fPr>
              <m:ctrlPr>
                <w:del w:id="407" w:author="Martin Cahill [NESO]" w:date="2025-05-20T13:46:00Z" w16du:dateUtc="2025-05-20T12:46:00Z">
                  <w:rPr>
                    <w:rFonts w:ascii="Cambria Math" w:hAnsi="Cambria Math"/>
                    <w:i/>
                    <w:highlight w:val="yellow"/>
                  </w:rPr>
                </w:del>
              </m:ctrlPr>
            </m:fPr>
            <m:num>
              <m:sSub>
                <m:sSubPr>
                  <m:ctrlPr>
                    <w:del w:id="408" w:author="Martin Cahill [NESO]" w:date="2025-05-20T13:46:00Z" w16du:dateUtc="2025-05-20T12:46:00Z">
                      <w:rPr>
                        <w:rFonts w:ascii="Cambria Math" w:hAnsi="Cambria Math"/>
                        <w:i/>
                        <w:highlight w:val="yellow"/>
                      </w:rPr>
                    </w:del>
                  </m:ctrlPr>
                </m:sSubPr>
                <m:e>
                  <m:r>
                    <w:del w:id="409" w:author="Martin Cahill [NESO]" w:date="2025-05-20T13:46:00Z" w16du:dateUtc="2025-05-20T12:46:00Z">
                      <w:rPr>
                        <w:rFonts w:ascii="Cambria Math" w:hAnsi="Cambria Math"/>
                        <w:highlight w:val="yellow"/>
                        <w:rPrChange w:id="410" w:author="Martin Cahill [NESO]" w:date="2025-06-18T17:47:00Z" w16du:dateUtc="2025-06-18T16:47:00Z">
                          <w:rPr>
                            <w:rFonts w:ascii="Cambria Math" w:hAnsi="Cambria Math"/>
                          </w:rPr>
                        </w:rPrChange>
                      </w:rPr>
                      <m:t>CAP</m:t>
                    </w:del>
                  </m:r>
                </m:e>
                <m:sub>
                  <m:r>
                    <w:del w:id="411" w:author="Martin Cahill [NESO]" w:date="2025-05-20T13:46:00Z" w16du:dateUtc="2025-05-20T12:46:00Z">
                      <w:rPr>
                        <w:rFonts w:ascii="Cambria Math" w:hAnsi="Cambria Math"/>
                        <w:highlight w:val="yellow"/>
                        <w:rPrChange w:id="412" w:author="Martin Cahill [NESO]" w:date="2025-06-18T17:47:00Z" w16du:dateUtc="2025-06-18T16:47:00Z">
                          <w:rPr>
                            <w:rFonts w:ascii="Cambria Math" w:hAnsi="Cambria Math"/>
                          </w:rPr>
                        </w:rPrChange>
                      </w:rPr>
                      <m:t>i</m:t>
                    </w:del>
                  </m:r>
                </m:sub>
              </m:sSub>
            </m:num>
            <m:den>
              <m:nary>
                <m:naryPr>
                  <m:chr m:val="∑"/>
                  <m:limLoc m:val="undOvr"/>
                  <m:ctrlPr>
                    <w:del w:id="413" w:author="Martin Cahill [NESO]" w:date="2025-05-20T13:46:00Z" w16du:dateUtc="2025-05-20T12:46:00Z">
                      <w:rPr>
                        <w:rFonts w:ascii="Cambria Math" w:hAnsi="Cambria Math"/>
                        <w:i/>
                        <w:highlight w:val="yellow"/>
                      </w:rPr>
                    </w:del>
                  </m:ctrlPr>
                </m:naryPr>
                <m:sub>
                  <m:r>
                    <w:del w:id="414" w:author="Martin Cahill [NESO]" w:date="2025-05-20T13:46:00Z" w16du:dateUtc="2025-05-20T12:46:00Z">
                      <w:rPr>
                        <w:rFonts w:ascii="Cambria Math" w:hAnsi="Cambria Math"/>
                        <w:highlight w:val="yellow"/>
                        <w:rPrChange w:id="415" w:author="Martin Cahill [NESO]" w:date="2025-06-18T17:47:00Z" w16du:dateUtc="2025-06-18T16:47:00Z">
                          <w:rPr>
                            <w:rFonts w:ascii="Cambria Math" w:hAnsi="Cambria Math"/>
                          </w:rPr>
                        </w:rPrChange>
                      </w:rPr>
                      <m:t>i=1</m:t>
                    </w:del>
                  </m:r>
                </m:sub>
                <m:sup>
                  <m:r>
                    <w:del w:id="416" w:author="Martin Cahill [NESO]" w:date="2025-05-20T13:46:00Z" w16du:dateUtc="2025-05-20T12:46:00Z">
                      <w:rPr>
                        <w:rFonts w:ascii="Cambria Math" w:hAnsi="Cambria Math"/>
                        <w:highlight w:val="yellow"/>
                        <w:rPrChange w:id="417" w:author="Martin Cahill [NESO]" w:date="2025-06-18T17:47:00Z" w16du:dateUtc="2025-06-18T16:47:00Z">
                          <w:rPr>
                            <w:rFonts w:ascii="Cambria Math" w:hAnsi="Cambria Math"/>
                          </w:rPr>
                        </w:rPrChange>
                      </w:rPr>
                      <m:t>n</m:t>
                    </w:del>
                  </m:r>
                </m:sup>
                <m:e>
                  <m:sSub>
                    <m:sSubPr>
                      <m:ctrlPr>
                        <w:del w:id="418" w:author="Martin Cahill [NESO]" w:date="2025-05-20T13:46:00Z" w16du:dateUtc="2025-05-20T12:46:00Z">
                          <w:rPr>
                            <w:rFonts w:ascii="Cambria Math" w:hAnsi="Cambria Math"/>
                            <w:i/>
                            <w:highlight w:val="yellow"/>
                          </w:rPr>
                        </w:del>
                      </m:ctrlPr>
                    </m:sSubPr>
                    <m:e>
                      <m:r>
                        <w:del w:id="419" w:author="Martin Cahill [NESO]" w:date="2025-05-20T13:46:00Z" w16du:dateUtc="2025-05-20T12:46:00Z">
                          <w:rPr>
                            <w:rFonts w:ascii="Cambria Math" w:hAnsi="Cambria Math"/>
                            <w:highlight w:val="yellow"/>
                            <w:rPrChange w:id="420" w:author="Martin Cahill [NESO]" w:date="2025-06-18T17:47:00Z" w16du:dateUtc="2025-06-18T16:47:00Z">
                              <w:rPr>
                                <w:rFonts w:ascii="Cambria Math" w:hAnsi="Cambria Math"/>
                              </w:rPr>
                            </w:rPrChange>
                          </w:rPr>
                          <m:t>CAP</m:t>
                        </w:del>
                      </m:r>
                    </m:e>
                    <m:sub>
                      <m:r>
                        <w:del w:id="421" w:author="Martin Cahill [NESO]" w:date="2025-05-20T13:46:00Z" w16du:dateUtc="2025-05-20T12:46:00Z">
                          <w:rPr>
                            <w:rFonts w:ascii="Cambria Math" w:hAnsi="Cambria Math"/>
                            <w:highlight w:val="yellow"/>
                            <w:rPrChange w:id="422" w:author="Martin Cahill [NESO]" w:date="2025-06-18T17:47:00Z" w16du:dateUtc="2025-06-18T16:47:00Z">
                              <w:rPr>
                                <w:rFonts w:ascii="Cambria Math" w:hAnsi="Cambria Math"/>
                              </w:rPr>
                            </w:rPrChange>
                          </w:rPr>
                          <m:t>i</m:t>
                        </w:del>
                      </m:r>
                    </m:sub>
                  </m:sSub>
                </m:e>
              </m:nary>
            </m:den>
          </m:f>
          <m:r>
            <w:del w:id="423" w:author="Martin Cahill [NESO]" w:date="2025-05-20T13:46:00Z" w16du:dateUtc="2025-05-20T12:46:00Z">
              <w:rPr>
                <w:rFonts w:ascii="Cambria Math" w:hAnsi="Cambria Math"/>
                <w:highlight w:val="yellow"/>
                <w:rPrChange w:id="424" w:author="Martin Cahill [NESO]" w:date="2025-06-18T17:47:00Z" w16du:dateUtc="2025-06-18T16:47:00Z">
                  <w:rPr>
                    <w:rFonts w:ascii="Cambria Math" w:hAnsi="Cambria Math"/>
                  </w:rPr>
                </w:rPrChange>
              </w:rPr>
              <m:t>×</m:t>
            </w:del>
          </m:r>
          <m:sSub>
            <m:sSubPr>
              <m:ctrlPr>
                <w:del w:id="425" w:author="Martin Cahill [NESO]" w:date="2025-05-20T13:46:00Z" w16du:dateUtc="2025-05-20T12:46:00Z">
                  <w:rPr>
                    <w:rFonts w:ascii="Cambria Math" w:hAnsi="Cambria Math"/>
                    <w:i/>
                    <w:highlight w:val="yellow"/>
                  </w:rPr>
                </w:del>
              </m:ctrlPr>
            </m:sSubPr>
            <m:e>
              <m:r>
                <w:del w:id="426" w:author="Martin Cahill [NESO]" w:date="2025-05-20T13:46:00Z" w16du:dateUtc="2025-05-20T12:46:00Z">
                  <w:rPr>
                    <w:rFonts w:ascii="Cambria Math" w:hAnsi="Cambria Math"/>
                    <w:highlight w:val="yellow"/>
                    <w:rPrChange w:id="427" w:author="Martin Cahill [NESO]" w:date="2025-06-18T17:47:00Z" w16du:dateUtc="2025-06-18T16:47:00Z">
                      <w:rPr>
                        <w:rFonts w:ascii="Cambria Math" w:hAnsi="Cambria Math"/>
                      </w:rPr>
                    </w:rPrChange>
                  </w:rPr>
                  <m:t>TEC</m:t>
                </w:del>
              </m:r>
            </m:e>
            <m:sub>
              <m:r>
                <w:del w:id="428" w:author="Martin Cahill [NESO]" w:date="2025-05-20T13:46:00Z" w16du:dateUtc="2025-05-20T12:46:00Z">
                  <w:rPr>
                    <w:rFonts w:ascii="Cambria Math" w:hAnsi="Cambria Math"/>
                    <w:highlight w:val="yellow"/>
                    <w:rPrChange w:id="429" w:author="Martin Cahill [NESO]" w:date="2025-06-18T17:47:00Z" w16du:dateUtc="2025-06-18T16:47:00Z">
                      <w:rPr>
                        <w:rFonts w:ascii="Cambria Math" w:hAnsi="Cambria Math"/>
                      </w:rPr>
                    </w:rPrChange>
                  </w:rPr>
                  <m:t>s</m:t>
                </w:del>
              </m:r>
            </m:sub>
          </m:sSub>
        </m:oMath>
      </m:oMathPara>
    </w:p>
    <w:p w14:paraId="6BA5D8AE" w14:textId="7888FDDB" w:rsidR="00C7082A" w:rsidRPr="00A006AF" w:rsidRDefault="00000000" w:rsidP="00C7082A">
      <w:pPr>
        <w:pStyle w:val="1"/>
        <w:jc w:val="center"/>
        <w:rPr>
          <w:ins w:id="430" w:author="Martin Cahill [NESO]" w:date="2025-05-20T13:45:00Z" w16du:dateUtc="2025-05-20T12:45:00Z"/>
        </w:rPr>
      </w:pPr>
      <m:oMathPara>
        <m:oMath>
          <m:sSub>
            <m:sSubPr>
              <m:ctrlPr>
                <w:ins w:id="431" w:author="Martin Cahill [NESO]" w:date="2025-05-20T13:45:00Z" w16du:dateUtc="2025-05-20T12:45:00Z">
                  <w:rPr>
                    <w:rFonts w:ascii="Cambria Math" w:hAnsi="Cambria Math"/>
                    <w:i/>
                    <w:highlight w:val="yellow"/>
                  </w:rPr>
                </w:ins>
              </m:ctrlPr>
            </m:sSubPr>
            <m:e>
              <m:r>
                <w:ins w:id="432" w:author="Martin Cahill [NESO]" w:date="2025-05-20T13:45:00Z" w16du:dateUtc="2025-05-20T12:45:00Z">
                  <w:rPr>
                    <w:rFonts w:ascii="Cambria Math" w:hAnsi="Cambria Math"/>
                    <w:highlight w:val="yellow"/>
                  </w:rPr>
                  <m:t>MTEC</m:t>
                </w:ins>
              </m:r>
            </m:e>
            <m:sub>
              <m:r>
                <w:ins w:id="433" w:author="Martin Cahill [NESO]" w:date="2025-05-20T13:45:00Z" w16du:dateUtc="2025-05-20T12:45:00Z">
                  <w:rPr>
                    <w:rFonts w:ascii="Cambria Math" w:hAnsi="Cambria Math"/>
                    <w:highlight w:val="yellow"/>
                  </w:rPr>
                  <m:t>BMU</m:t>
                </w:ins>
              </m:r>
            </m:sub>
          </m:sSub>
          <m:r>
            <w:ins w:id="434" w:author="Martin Cahill [NESO]" w:date="2025-05-20T13:45:00Z" w16du:dateUtc="2025-05-20T12:45:00Z">
              <w:rPr>
                <w:rFonts w:ascii="Cambria Math" w:hAnsi="Cambria Math"/>
                <w:highlight w:val="yellow"/>
              </w:rPr>
              <m:t>=</m:t>
            </w:ins>
          </m:r>
          <m:f>
            <m:fPr>
              <m:ctrlPr>
                <w:ins w:id="435" w:author="Martin Cahill [NESO]" w:date="2025-05-20T13:45:00Z" w16du:dateUtc="2025-05-20T12:45:00Z">
                  <w:rPr>
                    <w:rFonts w:ascii="Cambria Math" w:hAnsi="Cambria Math"/>
                    <w:i/>
                    <w:highlight w:val="yellow"/>
                  </w:rPr>
                </w:ins>
              </m:ctrlPr>
            </m:fPr>
            <m:num>
              <m:sSub>
                <m:sSubPr>
                  <m:ctrlPr>
                    <w:ins w:id="436" w:author="Martin Cahill [NESO]" w:date="2025-05-20T13:45:00Z" w16du:dateUtc="2025-05-20T12:45:00Z">
                      <w:rPr>
                        <w:rFonts w:ascii="Cambria Math" w:hAnsi="Cambria Math"/>
                        <w:i/>
                        <w:highlight w:val="yellow"/>
                      </w:rPr>
                    </w:ins>
                  </m:ctrlPr>
                </m:sSubPr>
                <m:e>
                  <m:r>
                    <w:ins w:id="437" w:author="Martin Cahill [NESO]" w:date="2025-05-20T13:45:00Z" w16du:dateUtc="2025-05-20T12:45:00Z">
                      <w:rPr>
                        <w:rFonts w:ascii="Cambria Math" w:hAnsi="Cambria Math"/>
                        <w:highlight w:val="yellow"/>
                      </w:rPr>
                      <m:t>CAP</m:t>
                    </w:ins>
                  </m:r>
                </m:e>
                <m:sub>
                  <m:r>
                    <w:ins w:id="438" w:author="Martin Cahill [NESO]" w:date="2025-05-20T13:45:00Z" w16du:dateUtc="2025-05-20T12:45:00Z">
                      <w:rPr>
                        <w:rFonts w:ascii="Cambria Math" w:hAnsi="Cambria Math"/>
                        <w:highlight w:val="yellow"/>
                      </w:rPr>
                      <m:t>BMU</m:t>
                    </w:ins>
                  </m:r>
                </m:sub>
              </m:sSub>
            </m:num>
            <m:den>
              <m:nary>
                <m:naryPr>
                  <m:chr m:val="∑"/>
                  <m:limLoc m:val="undOvr"/>
                  <m:ctrlPr>
                    <w:ins w:id="439" w:author="Martin Cahill [NESO]" w:date="2025-05-20T13:45:00Z" w16du:dateUtc="2025-05-20T12:45:00Z">
                      <w:rPr>
                        <w:rFonts w:ascii="Cambria Math" w:hAnsi="Cambria Math"/>
                        <w:i/>
                        <w:highlight w:val="yellow"/>
                      </w:rPr>
                    </w:ins>
                  </m:ctrlPr>
                </m:naryPr>
                <m:sub>
                  <m:r>
                    <w:ins w:id="440" w:author="Martin Cahill [NESO]" w:date="2025-05-20T13:45:00Z" w16du:dateUtc="2025-05-20T12:45:00Z">
                      <w:rPr>
                        <w:rFonts w:ascii="Cambria Math" w:hAnsi="Cambria Math"/>
                        <w:highlight w:val="yellow"/>
                      </w:rPr>
                      <m:t>BMU=1</m:t>
                    </w:ins>
                  </m:r>
                </m:sub>
                <m:sup>
                  <m:r>
                    <w:ins w:id="441" w:author="Martin Cahill [NESO]" w:date="2025-05-20T13:45:00Z" w16du:dateUtc="2025-05-20T12:45:00Z">
                      <w:rPr>
                        <w:rFonts w:ascii="Cambria Math" w:hAnsi="Cambria Math"/>
                        <w:highlight w:val="yellow"/>
                      </w:rPr>
                      <m:t>n</m:t>
                    </w:ins>
                  </m:r>
                </m:sup>
                <m:e>
                  <m:sSub>
                    <m:sSubPr>
                      <m:ctrlPr>
                        <w:ins w:id="442" w:author="Martin Cahill [NESO]" w:date="2025-05-20T13:45:00Z" w16du:dateUtc="2025-05-20T12:45:00Z">
                          <w:rPr>
                            <w:rFonts w:ascii="Cambria Math" w:hAnsi="Cambria Math"/>
                            <w:i/>
                            <w:highlight w:val="yellow"/>
                          </w:rPr>
                        </w:ins>
                      </m:ctrlPr>
                    </m:sSubPr>
                    <m:e>
                      <m:r>
                        <w:ins w:id="443" w:author="Martin Cahill [NESO]" w:date="2025-05-20T13:45:00Z" w16du:dateUtc="2025-05-20T12:45:00Z">
                          <w:rPr>
                            <w:rFonts w:ascii="Cambria Math" w:hAnsi="Cambria Math"/>
                            <w:highlight w:val="yellow"/>
                          </w:rPr>
                          <m:t>CAP</m:t>
                        </w:ins>
                      </m:r>
                    </m:e>
                    <m:sub>
                      <m:r>
                        <w:ins w:id="444" w:author="Martin Cahill [NESO]" w:date="2025-05-20T13:45:00Z" w16du:dateUtc="2025-05-20T12:45:00Z">
                          <w:rPr>
                            <w:rFonts w:ascii="Cambria Math" w:hAnsi="Cambria Math"/>
                            <w:highlight w:val="yellow"/>
                          </w:rPr>
                          <m:t>BMU</m:t>
                        </w:ins>
                      </m:r>
                    </m:sub>
                  </m:sSub>
                </m:e>
              </m:nary>
            </m:den>
          </m:f>
          <m:r>
            <w:ins w:id="445" w:author="Martin Cahill [NESO]" w:date="2025-05-20T13:45:00Z" w16du:dateUtc="2025-05-20T12:45:00Z">
              <w:rPr>
                <w:rFonts w:ascii="Cambria Math" w:hAnsi="Cambria Math"/>
                <w:highlight w:val="yellow"/>
              </w:rPr>
              <m:t>×</m:t>
            </w:ins>
          </m:r>
          <m:r>
            <w:ins w:id="446" w:author="Martin Cahill [NESO]" w:date="2025-05-20T13:46:00Z" w16du:dateUtc="2025-05-20T12:46:00Z">
              <w:rPr>
                <w:rFonts w:ascii="Cambria Math" w:hAnsi="Cambria Math"/>
                <w:highlight w:val="yellow"/>
              </w:rPr>
              <m:t>TEC</m:t>
            </w:ins>
          </m:r>
        </m:oMath>
      </m:oMathPara>
    </w:p>
    <w:p w14:paraId="2AB6C4AC" w14:textId="77777777" w:rsidR="00C27495" w:rsidRDefault="00C27495" w:rsidP="00674102">
      <w:pPr>
        <w:pStyle w:val="1"/>
        <w:ind w:left="1627"/>
        <w:jc w:val="both"/>
      </w:pPr>
    </w:p>
    <w:p w14:paraId="5ACA88F1" w14:textId="3CA0F917" w:rsidR="00DA1626" w:rsidRDefault="00DA1626" w:rsidP="00DA1626">
      <w:pPr>
        <w:pStyle w:val="1"/>
        <w:ind w:left="1627"/>
        <w:jc w:val="both"/>
        <w:rPr>
          <w:ins w:id="447" w:author="Martin Cahill [NESO]" w:date="2025-05-20T13:47:00Z" w16du:dateUtc="2025-05-20T12:47:00Z"/>
        </w:rPr>
      </w:pPr>
      <w:ins w:id="448" w:author="Martin Cahill [NESO]" w:date="2025-05-20T13:47:00Z" w16du:dateUtc="2025-05-20T12:47:00Z">
        <w:r>
          <w:t>Where;</w:t>
        </w:r>
      </w:ins>
    </w:p>
    <w:p w14:paraId="26F46922" w14:textId="74C57E6D" w:rsidR="00DA1626" w:rsidRDefault="0040275F" w:rsidP="00DA1626">
      <w:pPr>
        <w:pStyle w:val="1"/>
        <w:ind w:left="1627"/>
        <w:jc w:val="both"/>
        <w:rPr>
          <w:ins w:id="449" w:author="Martin Cahill [NESO]" w:date="2025-05-20T13:47:00Z" w16du:dateUtc="2025-05-20T12:47:00Z"/>
        </w:rPr>
      </w:pPr>
      <w:del w:id="450" w:author="Martin Cahill [NESO]" w:date="2025-05-20T13:48:00Z" w16du:dateUtc="2025-05-20T12:48:00Z">
        <w:r w:rsidRPr="00C06838" w:rsidDel="005F72BD">
          <w:rPr>
            <w:highlight w:val="yellow"/>
          </w:rPr>
          <w:delText>MTPSTEC</w:delText>
        </w:r>
        <w:r w:rsidR="005F72BD" w:rsidRPr="00DF4E3E" w:rsidDel="005F72BD">
          <w:rPr>
            <w:highlight w:val="yellow"/>
            <w:vertAlign w:val="subscript"/>
            <w:rPrChange w:id="451" w:author="Martin Cahill [NESO]" w:date="2025-06-18T17:48:00Z" w16du:dateUtc="2025-06-18T16:48:00Z">
              <w:rPr>
                <w:highlight w:val="lightGray"/>
              </w:rPr>
            </w:rPrChange>
          </w:rPr>
          <w:delText>is</w:delText>
        </w:r>
      </w:del>
      <w:ins w:id="452" w:author="Martin Cahill [NESO]" w:date="2025-05-20T13:47:00Z" w16du:dateUtc="2025-05-20T12:47:00Z">
        <w:r w:rsidR="00DA1626" w:rsidRPr="00C06838">
          <w:rPr>
            <w:highlight w:val="yellow"/>
          </w:rPr>
          <w:t>MTEC</w:t>
        </w:r>
        <w:r w:rsidR="00DA1626" w:rsidRPr="00E535A2">
          <w:rPr>
            <w:vertAlign w:val="subscript"/>
          </w:rPr>
          <w:t>BMU</w:t>
        </w:r>
        <w:r w:rsidR="00DA1626">
          <w:t xml:space="preserve"> = Multi technology </w:t>
        </w:r>
        <w:r w:rsidR="00DA1626" w:rsidRPr="00F231B2">
          <w:rPr>
            <w:b/>
            <w:bCs/>
          </w:rPr>
          <w:t>Power Station</w:t>
        </w:r>
        <w:r w:rsidR="00DA1626">
          <w:t xml:space="preserve">’s TEC </w:t>
        </w:r>
        <w:r w:rsidR="00DA1626" w:rsidRPr="00C06838">
          <w:rPr>
            <w:highlight w:val="yellow"/>
          </w:rPr>
          <w:t xml:space="preserve">for </w:t>
        </w:r>
      </w:ins>
      <w:del w:id="453" w:author="Martin Cahill [NESO]" w:date="2025-05-20T13:49:00Z" w16du:dateUtc="2025-05-20T12:49:00Z">
        <w:r w:rsidR="006A371E" w:rsidRPr="00C06838" w:rsidDel="006A371E">
          <w:rPr>
            <w:highlight w:val="yellow"/>
          </w:rPr>
          <w:delText>technology type I at station s</w:delText>
        </w:r>
      </w:del>
      <w:ins w:id="454" w:author="Martin Cahill [NESO]" w:date="2025-05-20T13:47:00Z" w16du:dateUtc="2025-05-20T12:47:00Z">
        <w:r w:rsidR="00DA1626" w:rsidRPr="00C06838">
          <w:rPr>
            <w:highlight w:val="yellow"/>
          </w:rPr>
          <w:t xml:space="preserve">a specific </w:t>
        </w:r>
        <w:r w:rsidR="00DA1626" w:rsidRPr="00C06838">
          <w:rPr>
            <w:b/>
            <w:bCs/>
            <w:highlight w:val="yellow"/>
          </w:rPr>
          <w:t>BM Unit</w:t>
        </w:r>
      </w:ins>
    </w:p>
    <w:p w14:paraId="09720031" w14:textId="32066761" w:rsidR="00DA1626" w:rsidRDefault="00DA1626" w:rsidP="00DA1626">
      <w:pPr>
        <w:pStyle w:val="1"/>
        <w:ind w:left="1627"/>
        <w:jc w:val="both"/>
        <w:rPr>
          <w:ins w:id="455" w:author="Martin Cahill [NESO]" w:date="2025-05-20T13:47:00Z" w16du:dateUtc="2025-05-20T12:47:00Z"/>
        </w:rPr>
      </w:pPr>
      <w:commentRangeStart w:id="456"/>
      <w:commentRangeEnd w:id="456"/>
      <w:ins w:id="457" w:author="Martin Cahill [NESO]" w:date="2025-05-20T13:47:00Z" w16du:dateUtc="2025-05-20T12:47:00Z">
        <w:r>
          <w:rPr>
            <w:rStyle w:val="CommentReference"/>
            <w:rFonts w:ascii="Arial" w:hAnsi="Arial"/>
          </w:rPr>
          <w:commentReference w:id="456"/>
        </w:r>
      </w:ins>
      <w:del w:id="458" w:author="Martin Cahill [NESO]" w:date="2025-05-20T13:50:00Z" w16du:dateUtc="2025-05-20T12:50:00Z">
        <w:r w:rsidR="00AB701C" w:rsidRPr="00DF4E3E" w:rsidDel="00AB701C">
          <w:rPr>
            <w:highlight w:val="yellow"/>
            <w:rPrChange w:id="459" w:author="Martin Cahill [NESO]" w:date="2025-06-18T17:48:00Z" w16du:dateUtc="2025-06-18T16:48:00Z">
              <w:rPr>
                <w:highlight w:val="lightGray"/>
              </w:rPr>
            </w:rPrChange>
          </w:rPr>
          <w:delText>CAP</w:delText>
        </w:r>
        <w:r w:rsidR="00AB701C" w:rsidRPr="00DF4E3E" w:rsidDel="00AB701C">
          <w:rPr>
            <w:highlight w:val="yellow"/>
            <w:vertAlign w:val="subscript"/>
            <w:rPrChange w:id="460" w:author="Martin Cahill [NESO]" w:date="2025-06-18T17:48:00Z" w16du:dateUtc="2025-06-18T16:48:00Z">
              <w:rPr>
                <w:highlight w:val="lightGray"/>
              </w:rPr>
            </w:rPrChange>
          </w:rPr>
          <w:delText>i</w:delText>
        </w:r>
      </w:del>
      <w:ins w:id="461" w:author="Martin Cahill [NESO]" w:date="2025-05-20T13:47:00Z" w16du:dateUtc="2025-05-20T12:47:00Z">
        <w:r w:rsidRPr="00C06838">
          <w:rPr>
            <w:highlight w:val="yellow"/>
          </w:rPr>
          <w:t>CAP</w:t>
        </w:r>
        <w:r w:rsidRPr="00C06838">
          <w:rPr>
            <w:highlight w:val="yellow"/>
            <w:vertAlign w:val="subscript"/>
          </w:rPr>
          <w:t>BMU</w:t>
        </w:r>
        <w:r w:rsidRPr="00C06838">
          <w:rPr>
            <w:highlight w:val="yellow"/>
          </w:rPr>
          <w:t xml:space="preserve">= </w:t>
        </w:r>
      </w:ins>
      <w:del w:id="462" w:author="Martin Cahill [NESO]" w:date="2025-05-20T13:50:00Z" w16du:dateUtc="2025-05-20T12:50:00Z">
        <w:r w:rsidR="00060742" w:rsidRPr="00C06838" w:rsidDel="00060742">
          <w:rPr>
            <w:highlight w:val="yellow"/>
          </w:rPr>
          <w:delText>Maximum Capacity</w:delText>
        </w:r>
      </w:del>
      <w:ins w:id="463" w:author="Martin Cahill [NESO]" w:date="2025-05-20T13:47:00Z" w16du:dateUtc="2025-05-20T12:47:00Z">
        <w:r w:rsidRPr="00C06838">
          <w:rPr>
            <w:b/>
            <w:bCs/>
            <w:highlight w:val="yellow"/>
          </w:rPr>
          <w:t>Installed Capacity</w:t>
        </w:r>
        <w:r w:rsidRPr="00C06838">
          <w:rPr>
            <w:highlight w:val="yellow"/>
          </w:rPr>
          <w:t xml:space="preserve"> </w:t>
        </w:r>
      </w:ins>
      <w:del w:id="464" w:author="Martin Cahill [NESO]" w:date="2025-05-20T13:50:00Z" w16du:dateUtc="2025-05-20T12:50:00Z">
        <w:r w:rsidRPr="00C06838" w:rsidDel="00060742">
          <w:rPr>
            <w:highlight w:val="yellow"/>
          </w:rPr>
          <w:delText xml:space="preserve">for </w:delText>
        </w:r>
        <w:r w:rsidR="00060742" w:rsidRPr="00C06838" w:rsidDel="00060742">
          <w:rPr>
            <w:highlight w:val="yellow"/>
          </w:rPr>
          <w:delText>generation plant type i</w:delText>
        </w:r>
      </w:del>
      <w:ins w:id="465" w:author="Martin Cahill [NESO]" w:date="2025-05-20T13:47:00Z" w16du:dateUtc="2025-05-20T12:47:00Z">
        <w:r w:rsidRPr="00C06838">
          <w:rPr>
            <w:highlight w:val="yellow"/>
          </w:rPr>
          <w:t xml:space="preserve">a specific </w:t>
        </w:r>
        <w:r w:rsidRPr="00C06838">
          <w:rPr>
            <w:b/>
            <w:bCs/>
            <w:highlight w:val="yellow"/>
          </w:rPr>
          <w:t>BM Unit</w:t>
        </w:r>
        <w:r w:rsidRPr="00C06838">
          <w:rPr>
            <w:highlight w:val="yellow"/>
          </w:rPr>
          <w:t xml:space="preserve"> (</w:t>
        </w:r>
        <w:r>
          <w:t xml:space="preserve">or the average of maximum </w:t>
        </w:r>
        <w:r w:rsidRPr="00F231B2">
          <w:rPr>
            <w:b/>
            <w:bCs/>
          </w:rPr>
          <w:t>BM Unit</w:t>
        </w:r>
        <w:r>
          <w:t xml:space="preserve"> metered values where there is a negative tariff, as per the negative methodology </w:t>
        </w:r>
        <w:r w:rsidRPr="00C06838">
          <w:rPr>
            <w:highlight w:val="yellow"/>
          </w:rPr>
          <w:t>below</w:t>
        </w:r>
        <w:r>
          <w:t>).</w:t>
        </w:r>
      </w:ins>
    </w:p>
    <w:p w14:paraId="757E0C2C" w14:textId="45071B5D" w:rsidR="00DA1626" w:rsidRDefault="00DA1626" w:rsidP="00DA1626">
      <w:pPr>
        <w:pStyle w:val="1"/>
        <w:ind w:left="1627"/>
        <w:jc w:val="both"/>
        <w:rPr>
          <w:ins w:id="466" w:author="Martin Cahill [NESO]" w:date="2025-05-20T13:47:00Z" w16du:dateUtc="2025-05-20T12:47:00Z"/>
        </w:rPr>
      </w:pPr>
      <w:ins w:id="467" w:author="Martin Cahill [NESO]" w:date="2025-05-20T13:47:00Z" w16du:dateUtc="2025-05-20T12:47:00Z">
        <w:r w:rsidRPr="00C06838">
          <w:rPr>
            <w:highlight w:val="yellow"/>
          </w:rPr>
          <w:t>TEC</w:t>
        </w:r>
      </w:ins>
      <w:del w:id="468" w:author="Martin Cahill [NESO]" w:date="2025-05-20T13:51:00Z" w16du:dateUtc="2025-05-20T12:51:00Z">
        <w:r w:rsidR="00123018" w:rsidRPr="00C06838" w:rsidDel="00123018">
          <w:rPr>
            <w:highlight w:val="yellow"/>
          </w:rPr>
          <w:delText>s</w:delText>
        </w:r>
      </w:del>
      <w:ins w:id="469" w:author="Martin Cahill [NESO]" w:date="2025-05-20T13:47:00Z" w16du:dateUtc="2025-05-20T12:47:00Z">
        <w:r>
          <w:t xml:space="preserve"> = TEC of </w:t>
        </w:r>
        <w:r w:rsidRPr="00F231B2">
          <w:rPr>
            <w:b/>
            <w:bCs/>
          </w:rPr>
          <w:t>Power Station</w:t>
        </w:r>
        <w:r>
          <w:t xml:space="preserve"> as defined in the </w:t>
        </w:r>
        <w:r w:rsidRPr="00C06838">
          <w:rPr>
            <w:b/>
            <w:bCs/>
            <w:highlight w:val="yellow"/>
          </w:rPr>
          <w:t>Bilateral Connection Agreement</w:t>
        </w:r>
        <w:r w:rsidRPr="00C06838">
          <w:rPr>
            <w:highlight w:val="yellow"/>
          </w:rPr>
          <w:t xml:space="preserve"> or </w:t>
        </w:r>
        <w:r w:rsidRPr="00C06838">
          <w:rPr>
            <w:b/>
            <w:bCs/>
            <w:highlight w:val="yellow"/>
          </w:rPr>
          <w:t>Bilateral Embedded Generation Agreement</w:t>
        </w:r>
        <w:commentRangeStart w:id="470"/>
        <w:r>
          <w:t xml:space="preserve"> </w:t>
        </w:r>
      </w:ins>
      <w:commentRangeEnd w:id="470"/>
      <w:ins w:id="471" w:author="Martin Cahill [NESO]" w:date="2025-06-18T17:49:00Z" w16du:dateUtc="2025-06-18T16:49:00Z">
        <w:r w:rsidR="00FB0017">
          <w:rPr>
            <w:rStyle w:val="CommentReference"/>
            <w:rFonts w:ascii="Arial" w:hAnsi="Arial"/>
          </w:rPr>
          <w:commentReference w:id="470"/>
        </w:r>
      </w:ins>
      <w:ins w:id="472" w:author="Martin Cahill [NESO]" w:date="2025-05-20T13:47:00Z" w16du:dateUtc="2025-05-20T12:47:00Z">
        <w:r>
          <w:t xml:space="preserve">(or the average of maximum </w:t>
        </w:r>
        <w:r w:rsidRPr="00F231B2">
          <w:rPr>
            <w:b/>
            <w:bCs/>
          </w:rPr>
          <w:t>Power Station</w:t>
        </w:r>
        <w:r>
          <w:t xml:space="preserve"> metered values where there is a negative tariff, as per the negative methodology).</w:t>
        </w:r>
      </w:ins>
    </w:p>
    <w:p w14:paraId="7FA5F2E9" w14:textId="72D34B94" w:rsidR="00DA1626" w:rsidRDefault="00DA1626" w:rsidP="00DA1626">
      <w:pPr>
        <w:pStyle w:val="1"/>
        <w:ind w:left="1627"/>
        <w:jc w:val="both"/>
        <w:rPr>
          <w:ins w:id="473" w:author="Martin Cahill [NESO]" w:date="2025-05-20T13:47:00Z" w16du:dateUtc="2025-05-20T12:47:00Z"/>
        </w:rPr>
      </w:pPr>
      <w:ins w:id="474" w:author="Martin Cahill [NESO]" w:date="2025-05-20T13:47:00Z" w16du:dateUtc="2025-05-20T12:47:00Z">
        <w:r>
          <w:t xml:space="preserve">n = </w:t>
        </w:r>
      </w:ins>
      <w:ins w:id="475" w:author="Martin Cahill [NESO]" w:date="2025-06-18T16:48:00Z" w16du:dateUtc="2025-06-18T15:48:00Z">
        <w:r w:rsidR="00327E0D" w:rsidRPr="00C06838">
          <w:rPr>
            <w:highlight w:val="yellow"/>
          </w:rPr>
          <w:t>number of</w:t>
        </w:r>
      </w:ins>
      <w:r w:rsidR="00531739" w:rsidRPr="00C06838">
        <w:rPr>
          <w:highlight w:val="yellow"/>
        </w:rPr>
        <w:t xml:space="preserve"> </w:t>
      </w:r>
      <w:del w:id="476" w:author="Martin Cahill [NESO]" w:date="2025-06-18T16:48:00Z" w16du:dateUtc="2025-06-18T15:48:00Z">
        <w:r w:rsidR="00531739" w:rsidRPr="00C06838" w:rsidDel="00327E0D">
          <w:rPr>
            <w:highlight w:val="yellow"/>
          </w:rPr>
          <w:delText>different technologies on site</w:delText>
        </w:r>
      </w:del>
      <w:del w:id="477" w:author="Martin Cahill [NESO]" w:date="2025-05-20T13:51:00Z" w16du:dateUtc="2025-05-20T12:51:00Z">
        <w:r w:rsidRPr="00C06838" w:rsidDel="00531739">
          <w:rPr>
            <w:highlight w:val="yellow"/>
          </w:rPr>
          <w:delText xml:space="preserve"> </w:delText>
        </w:r>
      </w:del>
      <w:ins w:id="478" w:author="Martin Cahill [NESO]" w:date="2025-05-20T13:47:00Z" w16du:dateUtc="2025-05-20T12:47:00Z">
        <w:r w:rsidRPr="00C06838">
          <w:rPr>
            <w:b/>
            <w:bCs/>
            <w:highlight w:val="yellow"/>
          </w:rPr>
          <w:t>BM Units</w:t>
        </w:r>
        <w:r w:rsidRPr="00C06838">
          <w:rPr>
            <w:highlight w:val="yellow"/>
          </w:rPr>
          <w:t xml:space="preserve"> at the multi technology </w:t>
        </w:r>
        <w:r w:rsidRPr="00C06838">
          <w:rPr>
            <w:b/>
            <w:bCs/>
            <w:highlight w:val="yellow"/>
          </w:rPr>
          <w:t>Power Station</w:t>
        </w:r>
      </w:ins>
      <w:ins w:id="479" w:author="Martin Cahill [NESO]" w:date="2025-06-18T16:49:00Z" w16du:dateUtc="2025-06-18T15:49:00Z">
        <w:r w:rsidR="00327E0D" w:rsidRPr="00682373">
          <w:rPr>
            <w:highlight w:val="yellow"/>
          </w:rPr>
          <w:t>.</w:t>
        </w:r>
      </w:ins>
    </w:p>
    <w:p w14:paraId="1C64C976" w14:textId="77777777" w:rsidR="00DA1626" w:rsidRDefault="00DA1626" w:rsidP="00DA1626">
      <w:pPr>
        <w:pStyle w:val="1"/>
        <w:ind w:left="1627"/>
        <w:jc w:val="both"/>
        <w:rPr>
          <w:ins w:id="480" w:author="Martin Cahill [NESO]" w:date="2025-05-20T13:47:00Z" w16du:dateUtc="2025-05-20T12:47:00Z"/>
        </w:rPr>
      </w:pPr>
    </w:p>
    <w:p w14:paraId="61916E3C" w14:textId="729D116A" w:rsidR="00DA1626" w:rsidRDefault="00DA1626" w:rsidP="00DA1626">
      <w:pPr>
        <w:pStyle w:val="1"/>
        <w:ind w:left="1627"/>
        <w:jc w:val="both"/>
        <w:rPr>
          <w:ins w:id="481" w:author="Martin Cahill [NESO]" w:date="2025-05-20T13:47:00Z" w16du:dateUtc="2025-05-20T12:47:00Z"/>
        </w:rPr>
      </w:pPr>
      <w:ins w:id="482" w:author="Martin Cahill [NESO]" w:date="2025-05-20T13:47:00Z" w16du:dateUtc="2025-05-20T12:47:00Z">
        <w:r>
          <w:t xml:space="preserve">For a multi technology </w:t>
        </w:r>
        <w:r w:rsidRPr="00F231B2">
          <w:rPr>
            <w:b/>
            <w:bCs/>
          </w:rPr>
          <w:t>Power Station</w:t>
        </w:r>
        <w:r>
          <w:t xml:space="preserve">’s wider liability, the </w:t>
        </w:r>
      </w:ins>
      <w:del w:id="483" w:author="Martin Cahill [NESO]" w:date="2025-05-20T13:52:00Z" w16du:dateUtc="2025-05-20T12:52:00Z">
        <w:r w:rsidR="00FE0CEE" w:rsidRPr="0096703B" w:rsidDel="00FE0CEE">
          <w:rPr>
            <w:highlight w:val="yellow"/>
            <w:rPrChange w:id="484" w:author="Martin Cahill [NESO]" w:date="2025-06-18T17:51:00Z" w16du:dateUtc="2025-06-18T16:51:00Z">
              <w:rPr/>
            </w:rPrChange>
          </w:rPr>
          <w:delText>C</w:delText>
        </w:r>
      </w:del>
      <w:ins w:id="485" w:author="Martin Cahill [NESO]" w:date="2025-05-20T13:47:00Z" w16du:dateUtc="2025-05-20T12:47:00Z">
        <w:r w:rsidRPr="0096703B">
          <w:rPr>
            <w:highlight w:val="yellow"/>
            <w:rPrChange w:id="486" w:author="Martin Cahill [NESO]" w:date="2025-06-18T17:51:00Z" w16du:dateUtc="2025-06-18T16:51:00Z">
              <w:rPr>
                <w:highlight w:val="lightGray"/>
              </w:rPr>
            </w:rPrChange>
          </w:rPr>
          <w:t>chargeable</w:t>
        </w:r>
        <w:r w:rsidRPr="00E535A2">
          <w:rPr>
            <w:highlight w:val="lightGray"/>
          </w:rPr>
          <w:t xml:space="preserve"> </w:t>
        </w:r>
      </w:ins>
      <w:del w:id="487" w:author="Martin Cahill [NESO]" w:date="2025-05-20T13:52:00Z" w16du:dateUtc="2025-05-20T12:52:00Z">
        <w:r w:rsidR="00FE0CEE" w:rsidRPr="00FE0CEE" w:rsidDel="00FE0CEE">
          <w:rPr>
            <w:rPrChange w:id="488" w:author="Martin Cahill [NESO]" w:date="2025-05-20T13:52:00Z" w16du:dateUtc="2025-05-20T12:52:00Z">
              <w:rPr>
                <w:highlight w:val="lightGray"/>
              </w:rPr>
            </w:rPrChange>
          </w:rPr>
          <w:delText>C</w:delText>
        </w:r>
      </w:del>
      <w:ins w:id="489" w:author="Martin Cahill [NESO]" w:date="2025-05-20T13:47:00Z" w16du:dateUtc="2025-05-20T12:47:00Z">
        <w:r w:rsidRPr="00FE0CEE">
          <w:rPr>
            <w:rPrChange w:id="490" w:author="Martin Cahill [NESO]" w:date="2025-05-20T13:52:00Z" w16du:dateUtc="2025-05-20T12:52:00Z">
              <w:rPr>
                <w:highlight w:val="lightGray"/>
              </w:rPr>
            </w:rPrChange>
          </w:rPr>
          <w:t>capacity</w:t>
        </w:r>
        <w:r>
          <w:t xml:space="preserve"> associated with each </w:t>
        </w:r>
      </w:ins>
      <w:del w:id="491" w:author="Martin Cahill [NESO]" w:date="2025-05-20T13:53:00Z" w16du:dateUtc="2025-05-20T12:53:00Z">
        <w:r w:rsidR="00FE0CEE" w:rsidRPr="00CA6003" w:rsidDel="00FE0CEE">
          <w:rPr>
            <w:highlight w:val="yellow"/>
            <w:rPrChange w:id="492" w:author="Martin Cahill [NESO]" w:date="2025-06-18T17:51:00Z" w16du:dateUtc="2025-06-18T16:51:00Z">
              <w:rPr/>
            </w:rPrChange>
          </w:rPr>
          <w:delText>technology type</w:delText>
        </w:r>
      </w:del>
      <w:ins w:id="493" w:author="Martin Cahill [NESO]" w:date="2025-05-20T13:47:00Z" w16du:dateUtc="2025-05-20T12:47:00Z">
        <w:r w:rsidRPr="00CA6003">
          <w:rPr>
            <w:b/>
            <w:bCs/>
            <w:highlight w:val="yellow"/>
            <w:rPrChange w:id="494" w:author="Martin Cahill [NESO]" w:date="2025-06-18T17:51:00Z" w16du:dateUtc="2025-06-18T16:51:00Z">
              <w:rPr>
                <w:b/>
                <w:bCs/>
                <w:highlight w:val="lightGray"/>
              </w:rPr>
            </w:rPrChange>
          </w:rPr>
          <w:t>BM Unit</w:t>
        </w:r>
        <w:r w:rsidRPr="00CA6003">
          <w:rPr>
            <w:highlight w:val="yellow"/>
            <w:rPrChange w:id="495" w:author="Martin Cahill [NESO]" w:date="2025-06-18T17:51:00Z" w16du:dateUtc="2025-06-18T16:51:00Z">
              <w:rPr/>
            </w:rPrChange>
          </w:rPr>
          <w:t xml:space="preserve"> </w:t>
        </w:r>
        <w:r>
          <w:t xml:space="preserve">is the </w:t>
        </w:r>
      </w:ins>
      <w:del w:id="496" w:author="Martin Cahill [NESO]" w:date="2025-05-20T13:53:00Z" w16du:dateUtc="2025-05-20T12:53:00Z">
        <w:r w:rsidR="00FE0CEE" w:rsidRPr="00CA6003" w:rsidDel="00FE0CEE">
          <w:rPr>
            <w:highlight w:val="yellow"/>
            <w:rPrChange w:id="497" w:author="Martin Cahill [NESO]" w:date="2025-06-18T17:51:00Z" w16du:dateUtc="2025-06-18T16:51:00Z">
              <w:rPr/>
            </w:rPrChange>
          </w:rPr>
          <w:delText>MTPSTECis</w:delText>
        </w:r>
      </w:del>
      <w:ins w:id="498" w:author="Martin Cahill [NESO]" w:date="2025-05-20T13:47:00Z" w16du:dateUtc="2025-05-20T12:47:00Z">
        <w:r w:rsidRPr="00CA6003">
          <w:rPr>
            <w:highlight w:val="yellow"/>
            <w:rPrChange w:id="499" w:author="Martin Cahill [NESO]" w:date="2025-06-18T17:51:00Z" w16du:dateUtc="2025-06-18T16:51:00Z">
              <w:rPr>
                <w:highlight w:val="lightGray"/>
              </w:rPr>
            </w:rPrChange>
          </w:rPr>
          <w:t>MTEC</w:t>
        </w:r>
        <w:r w:rsidRPr="00CA6003">
          <w:rPr>
            <w:highlight w:val="yellow"/>
            <w:vertAlign w:val="subscript"/>
            <w:rPrChange w:id="500" w:author="Martin Cahill [NESO]" w:date="2025-06-18T17:51:00Z" w16du:dateUtc="2025-06-18T16:51:00Z">
              <w:rPr>
                <w:highlight w:val="lightGray"/>
                <w:vertAlign w:val="subscript"/>
              </w:rPr>
            </w:rPrChange>
          </w:rPr>
          <w:t>BMU</w:t>
        </w:r>
        <w:r>
          <w:t xml:space="preserve">. The charge for a multi technology </w:t>
        </w:r>
        <w:r w:rsidRPr="00F231B2">
          <w:rPr>
            <w:b/>
            <w:bCs/>
          </w:rPr>
          <w:t>Power Station</w:t>
        </w:r>
        <w:r>
          <w:t xml:space="preserve"> will be calculated as the summation of all individual</w:t>
        </w:r>
      </w:ins>
      <w:ins w:id="501" w:author="Martin Cahill [NESO]" w:date="2025-05-20T13:53:00Z" w16du:dateUtc="2025-05-20T12:53:00Z">
        <w:r w:rsidR="008E602D">
          <w:t xml:space="preserve"> </w:t>
        </w:r>
      </w:ins>
      <w:del w:id="502" w:author="Martin Cahill [NESO]" w:date="2025-05-20T13:53:00Z" w16du:dateUtc="2025-05-20T12:53:00Z">
        <w:r w:rsidR="008E602D" w:rsidRPr="00CA6003" w:rsidDel="008E602D">
          <w:rPr>
            <w:highlight w:val="yellow"/>
            <w:rPrChange w:id="503" w:author="Martin Cahill [NESO]" w:date="2025-06-18T17:51:00Z" w16du:dateUtc="2025-06-18T16:51:00Z">
              <w:rPr/>
            </w:rPrChange>
          </w:rPr>
          <w:delText>technology type</w:delText>
        </w:r>
        <w:r w:rsidRPr="00CA6003" w:rsidDel="008E602D">
          <w:rPr>
            <w:highlight w:val="yellow"/>
            <w:rPrChange w:id="504" w:author="Martin Cahill [NESO]" w:date="2025-06-18T17:51:00Z" w16du:dateUtc="2025-06-18T16:51:00Z">
              <w:rPr/>
            </w:rPrChange>
          </w:rPr>
          <w:delText xml:space="preserve"> </w:delText>
        </w:r>
      </w:del>
      <w:ins w:id="505" w:author="Martin Cahill [NESO]" w:date="2025-05-20T13:47:00Z" w16du:dateUtc="2025-05-20T12:47:00Z">
        <w:r w:rsidRPr="00CA6003">
          <w:rPr>
            <w:b/>
            <w:bCs/>
            <w:highlight w:val="yellow"/>
            <w:rPrChange w:id="506" w:author="Martin Cahill [NESO]" w:date="2025-06-18T17:51:00Z" w16du:dateUtc="2025-06-18T16:51:00Z">
              <w:rPr>
                <w:b/>
                <w:bCs/>
                <w:highlight w:val="lightGray"/>
              </w:rPr>
            </w:rPrChange>
          </w:rPr>
          <w:t>BM Unit</w:t>
        </w:r>
        <w:r w:rsidRPr="00CA6003">
          <w:rPr>
            <w:highlight w:val="yellow"/>
            <w:rPrChange w:id="507" w:author="Martin Cahill [NESO]" w:date="2025-06-18T17:51:00Z" w16du:dateUtc="2025-06-18T16:51:00Z">
              <w:rPr>
                <w:highlight w:val="lightGray"/>
              </w:rPr>
            </w:rPrChange>
          </w:rPr>
          <w:t xml:space="preserve"> </w:t>
        </w:r>
        <w:r>
          <w:t xml:space="preserve">liabilities as calculated using </w:t>
        </w:r>
      </w:ins>
      <w:ins w:id="508" w:author="Martin Cahill [NESO]" w:date="2025-06-04T17:28:00Z" w16du:dateUtc="2025-06-04T16:28:00Z">
        <w:r w:rsidR="00EB421F" w:rsidRPr="00C06838">
          <w:rPr>
            <w:highlight w:val="yellow"/>
          </w:rPr>
          <w:t>M</w:t>
        </w:r>
      </w:ins>
      <w:del w:id="509" w:author="Martin Cahill [NESO]" w:date="2025-05-20T13:54:00Z" w16du:dateUtc="2025-05-20T12:54:00Z">
        <w:r w:rsidR="008E602D" w:rsidRPr="00C06838" w:rsidDel="008E602D">
          <w:rPr>
            <w:highlight w:val="yellow"/>
          </w:rPr>
          <w:delText>MTPSTECis</w:delText>
        </w:r>
      </w:del>
      <w:ins w:id="510" w:author="Martin Cahill [NESO]" w:date="2025-05-20T13:47:00Z" w16du:dateUtc="2025-05-20T12:47:00Z">
        <w:r w:rsidRPr="00C06838">
          <w:rPr>
            <w:highlight w:val="yellow"/>
          </w:rPr>
          <w:t>TEC</w:t>
        </w:r>
        <w:r w:rsidRPr="00C06838">
          <w:rPr>
            <w:highlight w:val="yellow"/>
            <w:vertAlign w:val="subscript"/>
          </w:rPr>
          <w:t>BMU</w:t>
        </w:r>
        <w:r>
          <w:t>.</w:t>
        </w:r>
      </w:ins>
    </w:p>
    <w:p w14:paraId="233EE0BF" w14:textId="77777777" w:rsidR="00DA1626" w:rsidRDefault="00DA1626" w:rsidP="00DA1626">
      <w:pPr>
        <w:pStyle w:val="1"/>
        <w:ind w:left="1627"/>
        <w:jc w:val="both"/>
        <w:rPr>
          <w:ins w:id="511" w:author="Martin Cahill [NESO]" w:date="2025-05-20T13:47:00Z" w16du:dateUtc="2025-05-20T12:47:00Z"/>
        </w:rPr>
      </w:pPr>
    </w:p>
    <w:p w14:paraId="3E40B6E9" w14:textId="77777777" w:rsidR="00DA1626" w:rsidRPr="00F231B2" w:rsidRDefault="00DA1626" w:rsidP="00DA1626">
      <w:pPr>
        <w:pStyle w:val="1"/>
        <w:ind w:left="1627"/>
        <w:jc w:val="both"/>
        <w:rPr>
          <w:ins w:id="512" w:author="Martin Cahill [NESO]" w:date="2025-05-20T13:47:00Z" w16du:dateUtc="2025-05-20T12:47:00Z"/>
          <w:u w:val="single"/>
        </w:rPr>
      </w:pPr>
      <w:ins w:id="513" w:author="Martin Cahill [NESO]" w:date="2025-05-20T13:47:00Z" w16du:dateUtc="2025-05-20T12:47:00Z">
        <w:r w:rsidRPr="00F231B2">
          <w:rPr>
            <w:u w:val="single"/>
          </w:rPr>
          <w:t>Negative Methodology</w:t>
        </w:r>
      </w:ins>
    </w:p>
    <w:p w14:paraId="53B5D2F9" w14:textId="77777777" w:rsidR="00DA1626" w:rsidRDefault="00DA1626" w:rsidP="00DA1626">
      <w:pPr>
        <w:pStyle w:val="1"/>
        <w:ind w:left="1627"/>
        <w:jc w:val="both"/>
        <w:rPr>
          <w:ins w:id="514" w:author="Martin Cahill [NESO]" w:date="2025-05-20T13:47:00Z" w16du:dateUtc="2025-05-20T12:47:00Z"/>
        </w:rPr>
      </w:pPr>
    </w:p>
    <w:p w14:paraId="016B7B7E" w14:textId="18F3949E" w:rsidR="00DA1626" w:rsidRDefault="00DA1626" w:rsidP="00DA1626">
      <w:pPr>
        <w:pStyle w:val="1"/>
        <w:ind w:left="1627"/>
        <w:jc w:val="both"/>
        <w:rPr>
          <w:ins w:id="515" w:author="Martin Cahill [NESO]" w:date="2025-05-20T13:47:00Z" w16du:dateUtc="2025-05-20T12:47:00Z"/>
        </w:rPr>
      </w:pPr>
      <w:ins w:id="516" w:author="Martin Cahill [NESO]" w:date="2025-05-20T13:47:00Z" w16du:dateUtc="2025-05-20T12:47:00Z">
        <w:r>
          <w:t xml:space="preserve">When any of the </w:t>
        </w:r>
        <w:r w:rsidRPr="00F231B2">
          <w:rPr>
            <w:b/>
            <w:bCs/>
          </w:rPr>
          <w:t>BM Units</w:t>
        </w:r>
        <w:r>
          <w:t xml:space="preserve"> at a </w:t>
        </w:r>
        <w:r w:rsidRPr="00F231B2">
          <w:rPr>
            <w:b/>
            <w:bCs/>
          </w:rPr>
          <w:t>Power Station</w:t>
        </w:r>
        <w:r>
          <w:t xml:space="preserve"> are initially calculated to have a negative tariff, the final charge will be calculated using different capacity inputs to </w:t>
        </w:r>
      </w:ins>
      <w:del w:id="517" w:author="Martin Cahill [NESO]" w:date="2025-05-20T13:54:00Z" w16du:dateUtc="2025-05-20T12:54:00Z">
        <w:r w:rsidR="008F7B8E" w:rsidRPr="00CA6003" w:rsidDel="008F7B8E">
          <w:rPr>
            <w:highlight w:val="yellow"/>
            <w:rPrChange w:id="518" w:author="Martin Cahill [NESO]" w:date="2025-06-18T17:52:00Z" w16du:dateUtc="2025-06-18T16:52:00Z">
              <w:rPr/>
            </w:rPrChange>
          </w:rPr>
          <w:delText>MTPSTEC</w:delText>
        </w:r>
      </w:del>
      <w:ins w:id="519" w:author="Martin Cahill [NESO]" w:date="2025-05-20T13:47:00Z" w16du:dateUtc="2025-05-20T12:47:00Z">
        <w:r w:rsidRPr="00CA6003">
          <w:rPr>
            <w:highlight w:val="yellow"/>
            <w:rPrChange w:id="520" w:author="Martin Cahill [NESO]" w:date="2025-06-18T17:52:00Z" w16du:dateUtc="2025-06-18T16:52:00Z">
              <w:rPr>
                <w:highlight w:val="lightGray"/>
              </w:rPr>
            </w:rPrChange>
          </w:rPr>
          <w:t>MTEC</w:t>
        </w:r>
        <w:r>
          <w:t xml:space="preserve">. </w:t>
        </w:r>
      </w:ins>
      <w:del w:id="521" w:author="Martin Cahill [NESO]" w:date="2025-05-20T13:55:00Z" w16du:dateUtc="2025-05-20T12:55:00Z">
        <w:r w:rsidR="008F7B8E" w:rsidRPr="00CA6003" w:rsidDel="008F7B8E">
          <w:rPr>
            <w:highlight w:val="yellow"/>
            <w:rPrChange w:id="522" w:author="Martin Cahill [NESO]" w:date="2025-06-18T17:52:00Z" w16du:dateUtc="2025-06-18T16:52:00Z">
              <w:rPr/>
            </w:rPrChange>
          </w:rPr>
          <w:delText>CAPi</w:delText>
        </w:r>
      </w:del>
      <w:ins w:id="523" w:author="Martin Cahill [NESO]" w:date="2025-05-20T13:47:00Z" w16du:dateUtc="2025-05-20T12:47:00Z">
        <w:r w:rsidRPr="00CA6003">
          <w:rPr>
            <w:highlight w:val="yellow"/>
            <w:rPrChange w:id="524" w:author="Martin Cahill [NESO]" w:date="2025-06-18T17:52:00Z" w16du:dateUtc="2025-06-18T16:52:00Z">
              <w:rPr>
                <w:highlight w:val="lightGray"/>
              </w:rPr>
            </w:rPrChange>
          </w:rPr>
          <w:t>CAP</w:t>
        </w:r>
        <w:r w:rsidRPr="00CA6003">
          <w:rPr>
            <w:highlight w:val="yellow"/>
            <w:vertAlign w:val="subscript"/>
            <w:rPrChange w:id="525" w:author="Martin Cahill [NESO]" w:date="2025-06-18T17:52:00Z" w16du:dateUtc="2025-06-18T16:52:00Z">
              <w:rPr>
                <w:highlight w:val="lightGray"/>
                <w:vertAlign w:val="subscript"/>
              </w:rPr>
            </w:rPrChange>
          </w:rPr>
          <w:t>BMU</w:t>
        </w:r>
        <w:r>
          <w:t xml:space="preserve"> in the above equation will use maximum metered volumes for each </w:t>
        </w:r>
        <w:r w:rsidRPr="00F231B2">
          <w:rPr>
            <w:b/>
            <w:bCs/>
          </w:rPr>
          <w:t>BM Unit</w:t>
        </w:r>
        <w:r>
          <w:t xml:space="preserve"> instead of </w:t>
        </w:r>
        <w:r w:rsidRPr="00C06838">
          <w:rPr>
            <w:b/>
            <w:bCs/>
            <w:highlight w:val="yellow"/>
          </w:rPr>
          <w:t>Installed Capacity</w:t>
        </w:r>
        <w:commentRangeStart w:id="526"/>
        <w:r>
          <w:t>.</w:t>
        </w:r>
      </w:ins>
      <w:commentRangeEnd w:id="526"/>
      <w:ins w:id="527" w:author="Martin Cahill [NESO]" w:date="2025-06-18T17:53:00Z" w16du:dateUtc="2025-06-18T16:53:00Z">
        <w:r w:rsidR="00CA6003">
          <w:rPr>
            <w:rStyle w:val="CommentReference"/>
            <w:rFonts w:ascii="Arial" w:hAnsi="Arial"/>
          </w:rPr>
          <w:commentReference w:id="526"/>
        </w:r>
      </w:ins>
      <w:ins w:id="528" w:author="Martin Cahill [NESO]" w:date="2025-05-20T13:47:00Z" w16du:dateUtc="2025-05-20T12:47:00Z">
        <w:r>
          <w:t xml:space="preserve"> These will be the average of the capped metered volumes during the three </w:t>
        </w:r>
        <w:r w:rsidRPr="00F231B2">
          <w:rPr>
            <w:b/>
            <w:bCs/>
          </w:rPr>
          <w:t>Settlement Periods</w:t>
        </w:r>
      </w:ins>
      <w:ins w:id="529" w:author="Martin Cahill [NESO]" w:date="2025-05-20T13:56:00Z" w16du:dateUtc="2025-05-20T12:56:00Z">
        <w:r w:rsidR="00F00CEA">
          <w:rPr>
            <w:b/>
            <w:bCs/>
          </w:rPr>
          <w:t xml:space="preserve"> </w:t>
        </w:r>
      </w:ins>
      <w:del w:id="530" w:author="Martin Cahill [NESO]" w:date="2025-05-20T13:56:00Z" w16du:dateUtc="2025-05-20T12:56:00Z">
        <w:r w:rsidR="00F00CEA" w:rsidRPr="00CA6003" w:rsidDel="00F00CEA">
          <w:rPr>
            <w:highlight w:val="yellow"/>
            <w:rPrChange w:id="531" w:author="Martin Cahill [NESO]" w:date="2025-06-18T17:53:00Z" w16du:dateUtc="2025-06-18T16:53:00Z">
              <w:rPr>
                <w:b/>
                <w:bCs/>
              </w:rPr>
            </w:rPrChange>
          </w:rPr>
          <w:delText>which have the highest metered volumes</w:delText>
        </w:r>
        <w:r w:rsidRPr="00CA6003" w:rsidDel="00F00CEA">
          <w:rPr>
            <w:highlight w:val="yellow"/>
            <w:rPrChange w:id="532" w:author="Martin Cahill [NESO]" w:date="2025-06-18T17:53:00Z" w16du:dateUtc="2025-06-18T16:53:00Z">
              <w:rPr/>
            </w:rPrChange>
          </w:rPr>
          <w:delText xml:space="preserve"> </w:delText>
        </w:r>
      </w:del>
      <w:ins w:id="533" w:author="Martin Cahill [NESO]" w:date="2025-05-20T13:47:00Z" w16du:dateUtc="2025-05-20T12:47:00Z">
        <w:r w:rsidRPr="00CA6003">
          <w:rPr>
            <w:highlight w:val="yellow"/>
            <w:rPrChange w:id="534" w:author="Martin Cahill [NESO]" w:date="2025-06-18T17:53:00Z" w16du:dateUtc="2025-06-18T16:53:00Z">
              <w:rPr>
                <w:highlight w:val="lightGray"/>
              </w:rPr>
            </w:rPrChange>
          </w:rPr>
          <w:t>described in 14.18.14</w:t>
        </w:r>
        <w:r>
          <w:t xml:space="preserve"> for the </w:t>
        </w:r>
        <w:r w:rsidRPr="00C06838">
          <w:rPr>
            <w:highlight w:val="yellow"/>
          </w:rPr>
          <w:t>Power Station (instead of TEC in the above formulas) and</w:t>
        </w:r>
        <w:r>
          <w:t xml:space="preserve"> </w:t>
        </w:r>
        <w:r>
          <w:rPr>
            <w:b/>
            <w:bCs/>
          </w:rPr>
          <w:t xml:space="preserve">BM Units </w:t>
        </w:r>
        <w:r w:rsidRPr="00C06838">
          <w:rPr>
            <w:highlight w:val="yellow"/>
          </w:rPr>
          <w:t>(instead of CAP</w:t>
        </w:r>
        <w:r w:rsidRPr="00C06838">
          <w:rPr>
            <w:highlight w:val="yellow"/>
            <w:vertAlign w:val="subscript"/>
          </w:rPr>
          <w:t>BMU</w:t>
        </w:r>
        <w:r w:rsidRPr="00C06838">
          <w:rPr>
            <w:highlight w:val="yellow"/>
          </w:rPr>
          <w:t xml:space="preserve"> in the above formulas)</w:t>
        </w:r>
        <w:commentRangeStart w:id="535"/>
        <w:commentRangeEnd w:id="535"/>
        <w:r w:rsidRPr="00C06838">
          <w:rPr>
            <w:rStyle w:val="CommentReference"/>
            <w:rFonts w:ascii="Arial" w:hAnsi="Arial"/>
            <w:highlight w:val="yellow"/>
          </w:rPr>
          <w:commentReference w:id="535"/>
        </w:r>
        <w:r w:rsidRPr="00C06838">
          <w:rPr>
            <w:highlight w:val="yellow"/>
          </w:rPr>
          <w:t>.</w:t>
        </w:r>
      </w:ins>
      <w:del w:id="536" w:author="Martin Cahill [NESO]" w:date="2025-05-20T13:58:00Z" w16du:dateUtc="2025-05-20T12:58:00Z">
        <w:r w:rsidR="0003384A" w:rsidRPr="00C06838" w:rsidDel="00FB4EAB">
          <w:rPr>
            <w:highlight w:val="yellow"/>
          </w:rPr>
          <w:delText>, separated by at least 10 clear business days, and between November and February of the relevant Financial Year inclusive. TEC in the equation will also be replaced by maximum metered volumes for the Power Station.</w:delText>
        </w:r>
      </w:del>
    </w:p>
    <w:p w14:paraId="3DF2284A" w14:textId="136D4CDE" w:rsidR="00674102" w:rsidRDefault="00674102" w:rsidP="00682373">
      <w:pPr>
        <w:pStyle w:val="1"/>
        <w:tabs>
          <w:tab w:val="left" w:pos="1620"/>
        </w:tabs>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37" w:name="_Toc274049717"/>
      <w:r>
        <w:t>Basis of Wider Generation Charges</w:t>
      </w:r>
      <w:bookmarkEnd w:id="383"/>
      <w:bookmarkEnd w:id="384"/>
      <w:bookmarkEnd w:id="537"/>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38" w:name="_Toc274049718"/>
      <w:r w:rsidRPr="00887323">
        <w:rPr>
          <w:rFonts w:ascii="Arial" w:hAnsi="Arial" w:cs="Arial"/>
          <w:b/>
        </w:rPr>
        <w:t>Generation with positive wider tariffs</w:t>
      </w:r>
      <w:bookmarkEnd w:id="538"/>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39" w:name="_Ref272935596"/>
      <w:r>
        <w:t>The short-term chargeable capacity for Power Stations situated with positive generation tariffs is any approved STTEC or LDTEC applicable to that Power Station during a valid STTEC Period or LDTEC Period, as appropriate.</w:t>
      </w:r>
      <w:bookmarkEnd w:id="539"/>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42" w:name="_Toc49661143"/>
      <w:bookmarkStart w:id="543" w:name="_Toc274049719"/>
      <w:r w:rsidRPr="004248A1">
        <w:rPr>
          <w:rFonts w:ascii="Arial" w:hAnsi="Arial" w:cs="Arial"/>
          <w:b/>
        </w:rPr>
        <w:t xml:space="preserve">Generation with negative wider </w:t>
      </w:r>
      <w:bookmarkEnd w:id="542"/>
      <w:r w:rsidRPr="004248A1">
        <w:rPr>
          <w:rFonts w:ascii="Arial" w:hAnsi="Arial" w:cs="Arial"/>
          <w:b/>
        </w:rPr>
        <w:t>tariffs</w:t>
      </w:r>
      <w:bookmarkEnd w:id="543"/>
    </w:p>
    <w:p w14:paraId="5B84D42C" w14:textId="77777777" w:rsidR="006661FE" w:rsidRDefault="006661FE" w:rsidP="007D27B2">
      <w:pPr>
        <w:pStyle w:val="1"/>
        <w:numPr>
          <w:ilvl w:val="0"/>
          <w:numId w:val="73"/>
        </w:numPr>
        <w:jc w:val="both"/>
      </w:pPr>
      <w:bookmarkStart w:id="544"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45"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45"/>
    </w:p>
    <w:bookmarkEnd w:id="544"/>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46" w:name="_Toc274049720"/>
      <w:r>
        <w:t>Basis of Local Generation Charges</w:t>
      </w:r>
      <w:bookmarkEnd w:id="546"/>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47" w:name="_Toc497131273"/>
      <w:bookmarkStart w:id="548" w:name="_Toc32201095"/>
      <w:bookmarkStart w:id="549" w:name="_Toc49661145"/>
      <w:bookmarkStart w:id="550" w:name="_Toc274049722"/>
      <w:bookmarkStart w:id="551" w:name="_Hlt497625183"/>
      <w:r>
        <w:t>Monthly Charges</w:t>
      </w:r>
      <w:bookmarkEnd w:id="547"/>
      <w:bookmarkEnd w:id="548"/>
      <w:bookmarkEnd w:id="549"/>
      <w:bookmarkEnd w:id="550"/>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52" w:name="_Hlt532284319"/>
      <w:bookmarkStart w:id="553" w:name="_Ref272933161"/>
      <w:bookmarkEnd w:id="552"/>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53"/>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54" w:name="_Toc274049723"/>
      <w:r>
        <w:t>Ad hoc Charges</w:t>
      </w:r>
      <w:bookmarkEnd w:id="554"/>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55" w:name="_Toc274049724"/>
      <w:r w:rsidRPr="00FE2E3E">
        <w:t>Embedded Transmission Use of System Charges “ETUoS”</w:t>
      </w:r>
      <w:bookmarkEnd w:id="555"/>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56"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556"/>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557" w:name="_Hlk155617635"/>
      <w:r w:rsidR="00CC06E2" w:rsidRPr="00CD5631">
        <w:rPr>
          <w:u w:val="single"/>
          <w:vertAlign w:val="subscript"/>
        </w:rPr>
        <w:t>DNO</w:t>
      </w:r>
      <w:bookmarkEnd w:id="557"/>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58" w:name="_Toc32201096"/>
      <w:bookmarkStart w:id="559" w:name="_Toc49661146"/>
      <w:bookmarkStart w:id="560" w:name="_Toc274049725"/>
      <w:r>
        <w:t>Reconciliation of Generation Charges</w:t>
      </w:r>
      <w:bookmarkEnd w:id="558"/>
      <w:bookmarkEnd w:id="559"/>
      <w:bookmarkEnd w:id="560"/>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61" w:name="_Toc32201097"/>
      <w:bookmarkStart w:id="562" w:name="_Toc49661147"/>
      <w:bookmarkStart w:id="563" w:name="_Toc274049726"/>
      <w:bookmarkEnd w:id="551"/>
      <w:r>
        <w:t>Further Information</w:t>
      </w:r>
      <w:bookmarkEnd w:id="561"/>
      <w:bookmarkEnd w:id="562"/>
      <w:bookmarkEnd w:id="563"/>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64" w:name="_Toc32201098"/>
      <w:r>
        <w:br w:type="page"/>
      </w:r>
      <w:bookmarkStart w:id="565" w:name="_Toc49661148"/>
      <w:bookmarkStart w:id="566" w:name="_Toc274049727"/>
      <w:r w:rsidRPr="00FE40FB">
        <w:rPr>
          <w:color w:val="auto"/>
          <w:sz w:val="28"/>
          <w:szCs w:val="28"/>
        </w:rPr>
        <w:t>14.19 Data Requirements</w:t>
      </w:r>
      <w:bookmarkEnd w:id="564"/>
      <w:bookmarkEnd w:id="565"/>
      <w:bookmarkEnd w:id="566"/>
    </w:p>
    <w:p w14:paraId="1B1F56AD" w14:textId="77777777" w:rsidR="006661FE" w:rsidRDefault="006661FE" w:rsidP="006661FE">
      <w:pPr>
        <w:pStyle w:val="Heading2"/>
      </w:pPr>
    </w:p>
    <w:p w14:paraId="1C4CFCE6" w14:textId="77777777" w:rsidR="006661FE" w:rsidRDefault="006661FE" w:rsidP="006661FE">
      <w:pPr>
        <w:pStyle w:val="Heading2"/>
      </w:pPr>
      <w:bookmarkStart w:id="567" w:name="_Toc32201099"/>
      <w:bookmarkStart w:id="568" w:name="_Toc49661149"/>
      <w:bookmarkStart w:id="569" w:name="_Toc274049728"/>
      <w:r>
        <w:t>Data Required for Charge Setting</w:t>
      </w:r>
      <w:bookmarkEnd w:id="567"/>
      <w:bookmarkEnd w:id="568"/>
      <w:bookmarkEnd w:id="569"/>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70" w:name="_Toc32201100"/>
      <w:bookmarkStart w:id="571" w:name="_Toc49661150"/>
      <w:bookmarkStart w:id="572" w:name="_Toc274049729"/>
      <w:r>
        <w:t>Data Required for Calculating Users’ Charges</w:t>
      </w:r>
      <w:bookmarkEnd w:id="570"/>
      <w:bookmarkEnd w:id="571"/>
      <w:bookmarkEnd w:id="572"/>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73" w:name="_Toc32201101"/>
      <w:r>
        <w:br w:type="page"/>
      </w:r>
      <w:bookmarkStart w:id="574" w:name="_Toc49661151"/>
      <w:bookmarkStart w:id="575" w:name="_Toc274049730"/>
      <w:r w:rsidRPr="00FE40FB">
        <w:rPr>
          <w:color w:val="auto"/>
          <w:sz w:val="28"/>
          <w:szCs w:val="28"/>
        </w:rPr>
        <w:t>14.20 Applications</w:t>
      </w:r>
      <w:bookmarkEnd w:id="573"/>
      <w:bookmarkEnd w:id="574"/>
      <w:bookmarkEnd w:id="575"/>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76" w:name="_Ref531603538"/>
      <w:bookmarkStart w:id="577" w:name="_Toc32201102"/>
      <w:r>
        <w:br w:type="page"/>
      </w:r>
      <w:bookmarkStart w:id="578" w:name="_Toc49661152"/>
      <w:bookmarkStart w:id="579" w:name="_Toc274049731"/>
      <w:bookmarkEnd w:id="576"/>
      <w:bookmarkEnd w:id="577"/>
      <w:r w:rsidRPr="00FE40FB">
        <w:rPr>
          <w:color w:val="auto"/>
        </w:rPr>
        <w:t xml:space="preserve">14.21 </w:t>
      </w:r>
      <w:r w:rsidRPr="00FE40FB">
        <w:rPr>
          <w:color w:val="auto"/>
          <w:sz w:val="28"/>
          <w:szCs w:val="28"/>
        </w:rPr>
        <w:t>Transport Model Example</w:t>
      </w:r>
      <w:bookmarkEnd w:id="578"/>
      <w:bookmarkEnd w:id="579"/>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551A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94EA7"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6FA25"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FDBCD4"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E2310CC"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80" w:name="_Toc32201103"/>
      <w:r>
        <w:br w:type="page"/>
      </w:r>
      <w:bookmarkStart w:id="581" w:name="_Toc49661153"/>
      <w:bookmarkStart w:id="582"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580"/>
      <w:bookmarkEnd w:id="581"/>
      <w:bookmarkEnd w:id="582"/>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BE137"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583" w:name="_Toc32201104"/>
      <w:bookmarkStart w:id="584" w:name="_Toc49661154"/>
      <w:bookmarkStart w:id="585"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583"/>
      <w:bookmarkEnd w:id="584"/>
      <w:bookmarkEnd w:id="585"/>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586" w:name="_Ref491664379"/>
      <w:bookmarkStart w:id="587" w:name="_Toc32201105"/>
      <w:r w:rsidRPr="416E5148">
        <w:rPr>
          <w:rFonts w:ascii="Arial" w:hAnsi="Arial" w:cs="Arial"/>
          <w:sz w:val="22"/>
          <w:szCs w:val="22"/>
        </w:rPr>
        <w:br w:type="page"/>
      </w:r>
      <w:bookmarkStart w:id="588" w:name="_Toc49661155"/>
      <w:bookmarkStart w:id="589"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586"/>
      <w:bookmarkEnd w:id="587"/>
      <w:bookmarkEnd w:id="588"/>
      <w:bookmarkEnd w:id="589"/>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590" w:name="_Hlt479666837"/>
      <w:bookmarkStart w:id="591" w:name="_Hlt506623598"/>
      <w:bookmarkEnd w:id="590"/>
      <w:bookmarkEnd w:id="591"/>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592" w:name="_Toc946728"/>
    </w:p>
    <w:p w14:paraId="2D914181" w14:textId="376F6C98" w:rsidR="006661FE" w:rsidRPr="004248A1" w:rsidRDefault="006661FE" w:rsidP="006661FE">
      <w:pPr>
        <w:pStyle w:val="Heading2"/>
        <w:rPr>
          <w:rFonts w:ascii="Arial" w:hAnsi="Arial" w:cs="Arial"/>
        </w:rPr>
      </w:pPr>
      <w:bookmarkStart w:id="593" w:name="_Toc32201106"/>
      <w:bookmarkStart w:id="594" w:name="_Toc49661156"/>
      <w:bookmarkStart w:id="595"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592"/>
      <w:bookmarkEnd w:id="593"/>
      <w:bookmarkEnd w:id="594"/>
      <w:bookmarkEnd w:id="595"/>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596" w:name="_Toc946729"/>
      <w:bookmarkStart w:id="597" w:name="_Toc32201107"/>
      <w:bookmarkStart w:id="598" w:name="_Toc49661157"/>
      <w:bookmarkStart w:id="599" w:name="_Toc274049736"/>
      <w:r>
        <w:t>Initial Reconciliation (Part 1</w:t>
      </w:r>
      <w:r w:rsidR="003A0CB9">
        <w:t>a</w:t>
      </w:r>
      <w:r w:rsidR="71DDFA40">
        <w:t xml:space="preserve"> – HH Demand</w:t>
      </w:r>
      <w:r>
        <w:t>)</w:t>
      </w:r>
      <w:bookmarkEnd w:id="596"/>
      <w:bookmarkEnd w:id="597"/>
      <w:bookmarkEnd w:id="598"/>
      <w:bookmarkEnd w:id="599"/>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600" w:name="_Toc946730"/>
      <w:bookmarkStart w:id="601" w:name="_Toc32201108"/>
      <w:bookmarkStart w:id="602" w:name="_Toc49661158"/>
      <w:bookmarkStart w:id="603"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600"/>
      <w:bookmarkEnd w:id="601"/>
      <w:bookmarkEnd w:id="602"/>
      <w:bookmarkEnd w:id="603"/>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604" w:name="_Toc946732"/>
      <w:bookmarkStart w:id="605" w:name="_Toc32201109"/>
      <w:bookmarkStart w:id="606"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604"/>
    <w:bookmarkEnd w:id="605"/>
    <w:bookmarkEnd w:id="606"/>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607" w:name="_Ref531684937"/>
      <w:bookmarkStart w:id="608" w:name="_Toc32201110"/>
      <w:r w:rsidRPr="008E4447">
        <w:rPr>
          <w:rFonts w:ascii="Arial" w:hAnsi="Arial" w:cs="Arial"/>
          <w:sz w:val="22"/>
          <w:szCs w:val="22"/>
        </w:rPr>
        <w:br w:type="page"/>
      </w:r>
      <w:bookmarkStart w:id="609" w:name="_Toc274049739"/>
      <w:bookmarkStart w:id="610"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609"/>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13579"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1758A"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A90F8"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11" w:name="_Hlt501343668"/>
      <w:bookmarkStart w:id="612" w:name="_Hlt488742812"/>
      <w:bookmarkStart w:id="613" w:name="_Toc32201111"/>
      <w:bookmarkStart w:id="614" w:name="_Toc49661161"/>
      <w:bookmarkStart w:id="615" w:name="_Toc274049740"/>
      <w:bookmarkEnd w:id="607"/>
      <w:bookmarkEnd w:id="608"/>
      <w:bookmarkEnd w:id="610"/>
      <w:bookmarkEnd w:id="611"/>
      <w:bookmarkEnd w:id="612"/>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613"/>
      <w:bookmarkEnd w:id="614"/>
      <w:bookmarkEnd w:id="615"/>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16" w:name="_Toc32201112"/>
      <w:bookmarkStart w:id="617" w:name="_Toc49661162"/>
      <w:bookmarkStart w:id="618" w:name="_Toc274049741"/>
      <w:r>
        <w:t>Demand Charges</w:t>
      </w:r>
      <w:bookmarkEnd w:id="616"/>
      <w:bookmarkEnd w:id="617"/>
      <w:bookmarkEnd w:id="618"/>
    </w:p>
    <w:p w14:paraId="6FFEEB6C" w14:textId="77777777" w:rsidR="00E010AE" w:rsidRDefault="00000000" w:rsidP="006661FE">
      <w:pPr>
        <w:pStyle w:val="1"/>
        <w:jc w:val="both"/>
      </w:pPr>
      <w:bookmarkStart w:id="619" w:name="_Toc32201113"/>
      <w:bookmarkStart w:id="620"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621" w:name="OLE_LINK9"/>
      <w:bookmarkStart w:id="622" w:name="OLE_LINK12"/>
      <w:bookmarkEnd w:id="619"/>
      <w:bookmarkEnd w:id="620"/>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21"/>
      <w:bookmarkEnd w:id="622"/>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23"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23"/>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24"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24"/>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25"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625"/>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26"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26"/>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27" w:name="_Toc70749747"/>
      <w:bookmarkStart w:id="628"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627"/>
      <w:bookmarkEnd w:id="628"/>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29"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629"/>
    </w:p>
    <w:p w14:paraId="70CE6CDB" w14:textId="77777777" w:rsidR="006661FE" w:rsidRDefault="006661FE">
      <w:pPr>
        <w:pStyle w:val="1"/>
        <w:jc w:val="both"/>
      </w:pPr>
    </w:p>
    <w:p w14:paraId="3A32FE67" w14:textId="77777777" w:rsidR="006661FE" w:rsidRPr="007B2988" w:rsidRDefault="006661FE" w:rsidP="006661FE">
      <w:pPr>
        <w:pStyle w:val="Heading2"/>
      </w:pPr>
      <w:bookmarkStart w:id="630" w:name="_Toc274049748"/>
      <w:r w:rsidRPr="007B2988">
        <w:t>Stability of tariffs</w:t>
      </w:r>
      <w:bookmarkEnd w:id="630"/>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31" w:name="_Toc274049749"/>
      <w:r w:rsidRPr="007B2988">
        <w:t>Predictability of tariffs</w:t>
      </w:r>
      <w:bookmarkEnd w:id="631"/>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632" w:name="_Toc3598575"/>
      <w:bookmarkStart w:id="633" w:name="_Toc35675434"/>
      <w:bookmarkStart w:id="634"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632"/>
    <w:bookmarkEnd w:id="633"/>
    <w:bookmarkEnd w:id="634"/>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35" w:name="_Hlt474031874"/>
      <w:bookmarkEnd w:id="635"/>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636"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636"/>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37"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37"/>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638" w:name="BSUoSend"/>
      <w:bookmarkEnd w:id="638"/>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9" w:author="Martin Cahill [NESO]" w:date="2025-06-18T17:46:00Z" w:initials="MC">
    <w:p w14:paraId="02BFA0DA" w14:textId="77777777" w:rsidR="00311175" w:rsidRDefault="00311175" w:rsidP="00311175">
      <w:pPr>
        <w:pStyle w:val="CommentText"/>
      </w:pPr>
      <w:r>
        <w:rPr>
          <w:rStyle w:val="CommentReference"/>
        </w:rPr>
        <w:annotationRef/>
      </w:r>
      <w:r>
        <w:t>Generator upper cased and bolded</w:t>
      </w:r>
    </w:p>
  </w:comment>
  <w:comment w:id="173" w:author="Martin Cahill [NESO]" w:date="2025-06-18T16:58:00Z" w:initials="MC">
    <w:p w14:paraId="50E89A76" w14:textId="1E5EC880" w:rsidR="00641240" w:rsidRDefault="00641240" w:rsidP="00641240">
      <w:pPr>
        <w:pStyle w:val="CommentText"/>
      </w:pPr>
      <w:r>
        <w:rPr>
          <w:rStyle w:val="CommentReference"/>
        </w:rPr>
        <w:annotationRef/>
      </w:r>
      <w:r>
        <w:t>BM Unit, BCA, BEGA bolded</w:t>
      </w:r>
    </w:p>
  </w:comment>
  <w:comment w:id="181" w:author="Martin Cahill [NESO]" w:date="2025-06-18T17:47:00Z" w:initials="MC">
    <w:p w14:paraId="047ABFC3" w14:textId="77777777" w:rsidR="00311175" w:rsidRDefault="00311175" w:rsidP="00311175">
      <w:pPr>
        <w:pStyle w:val="CommentText"/>
      </w:pPr>
      <w:r>
        <w:rPr>
          <w:rStyle w:val="CommentReference"/>
        </w:rPr>
        <w:annotationRef/>
      </w:r>
      <w:r>
        <w:t>Error from previous version updated “more than one technology type”</w:t>
      </w:r>
    </w:p>
  </w:comment>
  <w:comment w:id="188" w:author="Martin Cahill [NESO]" w:date="2025-06-18T17:46:00Z" w:initials="MC">
    <w:p w14:paraId="36B1341A" w14:textId="5610A911" w:rsidR="00311175" w:rsidRDefault="00311175" w:rsidP="00311175">
      <w:pPr>
        <w:pStyle w:val="CommentText"/>
      </w:pPr>
      <w:r>
        <w:rPr>
          <w:rStyle w:val="CommentReference"/>
        </w:rPr>
        <w:annotationRef/>
      </w:r>
      <w:r>
        <w:t>New acronym MTEC</w:t>
      </w:r>
    </w:p>
  </w:comment>
  <w:comment w:id="192" w:author="Martin Cahill [NESO]" w:date="2025-06-18T17:00:00Z" w:initials="MC">
    <w:p w14:paraId="0CE695CC" w14:textId="12EDFB84" w:rsidR="001961C2" w:rsidRDefault="001961C2" w:rsidP="001961C2">
      <w:pPr>
        <w:pStyle w:val="CommentText"/>
      </w:pPr>
      <w:r>
        <w:rPr>
          <w:rStyle w:val="CommentReference"/>
        </w:rPr>
        <w:annotationRef/>
      </w:r>
      <w:r>
        <w:t>CUSC x 2 and The Company bolded</w:t>
      </w:r>
    </w:p>
  </w:comment>
  <w:comment w:id="221" w:author="Martin Cahill [NESO]" w:date="2025-06-18T17:01:00Z" w:initials="MC">
    <w:p w14:paraId="43658A35" w14:textId="77777777" w:rsidR="001961C2" w:rsidRDefault="001961C2" w:rsidP="001961C2">
      <w:pPr>
        <w:pStyle w:val="CommentText"/>
      </w:pPr>
      <w:r>
        <w:rPr>
          <w:rStyle w:val="CommentReference"/>
        </w:rPr>
        <w:annotationRef/>
      </w:r>
      <w:r>
        <w:t>Updated Baseline formatting - upper cased and bolded power station</w:t>
      </w:r>
    </w:p>
  </w:comment>
  <w:comment w:id="230" w:author="Martin Cahill [NESO]" w:date="2025-06-18T17:43:00Z" w:initials="MC">
    <w:p w14:paraId="766DAC38" w14:textId="77777777" w:rsidR="00B34673" w:rsidRDefault="00B34673" w:rsidP="00B34673">
      <w:pPr>
        <w:pStyle w:val="CommentText"/>
      </w:pPr>
      <w:r>
        <w:rPr>
          <w:rStyle w:val="CommentReference"/>
        </w:rPr>
        <w:annotationRef/>
      </w:r>
      <w:r>
        <w:t>Updated from technology type to BM Unit</w:t>
      </w:r>
    </w:p>
  </w:comment>
  <w:comment w:id="237" w:author="Martin Cahill [NESO]" w:date="2025-06-18T17:43:00Z" w:initials="MC">
    <w:p w14:paraId="79A1599E" w14:textId="77777777" w:rsidR="00477BF0" w:rsidRDefault="00477BF0" w:rsidP="00477BF0">
      <w:pPr>
        <w:pStyle w:val="CommentText"/>
      </w:pPr>
      <w:r>
        <w:rPr>
          <w:rStyle w:val="CommentReference"/>
        </w:rPr>
        <w:annotationRef/>
      </w:r>
      <w:r>
        <w:t>As per workgroup discussions to reflect where a technology imports so BMU metered values may be different to PS total</w:t>
      </w:r>
    </w:p>
  </w:comment>
  <w:comment w:id="284" w:author="Author" w:date="2025-04-09T12:21:00Z" w:initials="A">
    <w:p w14:paraId="1E6FDB63" w14:textId="38F43029" w:rsidR="00DC0A93" w:rsidRDefault="00DC0A93" w:rsidP="00DC0A93">
      <w:pPr>
        <w:pStyle w:val="CommentText"/>
      </w:pPr>
      <w:r>
        <w:rPr>
          <w:rStyle w:val="CommentReference"/>
        </w:rPr>
        <w:annotationRef/>
      </w:r>
      <w:r>
        <w:t>Added equals as missing from previous legal text, adjusted some of the terminology to make clearer what it refers to</w:t>
      </w:r>
    </w:p>
  </w:comment>
  <w:comment w:id="311" w:author="Martin Cahill [NESO]" w:date="2025-06-18T17:45:00Z" w:initials="MC">
    <w:p w14:paraId="0014B220" w14:textId="77777777" w:rsidR="00477BF0" w:rsidRDefault="00477BF0" w:rsidP="00477BF0">
      <w:pPr>
        <w:pStyle w:val="CommentText"/>
      </w:pPr>
      <w:r>
        <w:rPr>
          <w:rStyle w:val="CommentReference"/>
        </w:rPr>
        <w:annotationRef/>
      </w:r>
      <w:r>
        <w:t>Acronym update</w:t>
      </w:r>
    </w:p>
  </w:comment>
  <w:comment w:id="389" w:author="Author" w:date="2025-04-09T12:28:00Z" w:initials="A">
    <w:p w14:paraId="61A260BD" w14:textId="703A32C7" w:rsidR="00F923C8" w:rsidRDefault="00F923C8" w:rsidP="00F923C8">
      <w:pPr>
        <w:pStyle w:val="CommentText"/>
      </w:pPr>
      <w:r>
        <w:rPr>
          <w:rStyle w:val="CommentReference"/>
        </w:rPr>
        <w:annotationRef/>
      </w:r>
      <w:r>
        <w:t>Updated formatting error in baseline</w:t>
      </w:r>
    </w:p>
  </w:comment>
  <w:comment w:id="456" w:author="Martin Cahill (NESO)" w:date="2025-05-16T16:43:00Z" w:initials="MC">
    <w:p w14:paraId="632AAE0C" w14:textId="77777777" w:rsidR="00DA1626" w:rsidRDefault="00DA1626" w:rsidP="00DA1626">
      <w:pPr>
        <w:pStyle w:val="CommentText"/>
      </w:pPr>
      <w:r>
        <w:rPr>
          <w:rStyle w:val="CommentReference"/>
        </w:rPr>
        <w:annotationRef/>
      </w:r>
      <w:r>
        <w:t>Formatting error ‘s’ removed</w:t>
      </w:r>
    </w:p>
  </w:comment>
  <w:comment w:id="470" w:author="Martin Cahill [NESO]" w:date="2025-06-18T17:49:00Z" w:initials="MC">
    <w:p w14:paraId="1BFDFB35" w14:textId="77777777" w:rsidR="00FB0017" w:rsidRDefault="00FB0017" w:rsidP="00FB0017">
      <w:pPr>
        <w:pStyle w:val="CommentText"/>
      </w:pPr>
      <w:r>
        <w:rPr>
          <w:rStyle w:val="CommentReference"/>
        </w:rPr>
        <w:annotationRef/>
      </w:r>
      <w:r>
        <w:t>Updated connection agreement to more specific BCA/BEGA</w:t>
      </w:r>
    </w:p>
  </w:comment>
  <w:comment w:id="526" w:author="Martin Cahill [NESO]" w:date="2025-06-18T17:53:00Z" w:initials="MC">
    <w:p w14:paraId="079430D5" w14:textId="77777777" w:rsidR="00CA6003" w:rsidRDefault="00CA6003" w:rsidP="00CA6003">
      <w:pPr>
        <w:pStyle w:val="CommentText"/>
      </w:pPr>
      <w:r>
        <w:rPr>
          <w:rStyle w:val="CommentReference"/>
        </w:rPr>
        <w:annotationRef/>
      </w:r>
      <w:r>
        <w:t>Recently added definition Installed Capacity now used instead of max capacity</w:t>
      </w:r>
    </w:p>
  </w:comment>
  <w:comment w:id="535" w:author="Martin Cahill (NESO)" w:date="2025-05-16T16:54:00Z" w:initials="MC">
    <w:p w14:paraId="4437D46B" w14:textId="1F883351" w:rsidR="00DA1626" w:rsidRDefault="00DA1626" w:rsidP="00DA1626">
      <w:pPr>
        <w:pStyle w:val="CommentText"/>
      </w:pPr>
      <w:r>
        <w:rPr>
          <w:rStyle w:val="CommentReference"/>
        </w:rPr>
        <w:annotationRef/>
      </w:r>
      <w:r>
        <w:t>Reworded and referenced 14.18.14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2BFA0DA" w15:done="0"/>
  <w15:commentEx w15:paraId="50E89A76" w15:done="0"/>
  <w15:commentEx w15:paraId="047ABFC3" w15:done="0"/>
  <w15:commentEx w15:paraId="36B1341A" w15:done="0"/>
  <w15:commentEx w15:paraId="0CE695CC" w15:done="0"/>
  <w15:commentEx w15:paraId="43658A35" w15:done="0"/>
  <w15:commentEx w15:paraId="766DAC38" w15:done="0"/>
  <w15:commentEx w15:paraId="79A1599E" w15:done="0"/>
  <w15:commentEx w15:paraId="1E6FDB63" w15:done="0"/>
  <w15:commentEx w15:paraId="0014B220" w15:done="0"/>
  <w15:commentEx w15:paraId="61A260BD" w15:done="0"/>
  <w15:commentEx w15:paraId="632AAE0C" w15:done="0"/>
  <w15:commentEx w15:paraId="1BFDFB35" w15:done="0"/>
  <w15:commentEx w15:paraId="079430D5" w15:done="0"/>
  <w15:commentEx w15:paraId="4437D4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AC7FBB" w16cex:dateUtc="2025-06-18T16:46:00Z"/>
  <w16cex:commentExtensible w16cex:durableId="606F6683" w16cex:dateUtc="2025-06-18T15:58:00Z"/>
  <w16cex:commentExtensible w16cex:durableId="2B4974FA" w16cex:dateUtc="2025-06-18T16:47:00Z"/>
  <w16cex:commentExtensible w16cex:durableId="5EF78D7B" w16cex:dateUtc="2025-06-18T16:46:00Z"/>
  <w16cex:commentExtensible w16cex:durableId="21B57947" w16cex:dateUtc="2025-06-18T16:00:00Z"/>
  <w16cex:commentExtensible w16cex:durableId="6E9C94C1" w16cex:dateUtc="2025-06-18T16:01:00Z"/>
  <w16cex:commentExtensible w16cex:durableId="26B9AD01" w16cex:dateUtc="2025-06-18T16:43:00Z"/>
  <w16cex:commentExtensible w16cex:durableId="520DBCCF" w16cex:dateUtc="2025-06-18T16:43:00Z"/>
  <w16cex:commentExtensible w16cex:durableId="31DFB35B" w16cex:dateUtc="2025-04-09T11:21:00Z"/>
  <w16cex:commentExtensible w16cex:durableId="03C5D2FD" w16cex:dateUtc="2025-06-18T16:45:00Z"/>
  <w16cex:commentExtensible w16cex:durableId="23C60AE0" w16cex:dateUtc="2025-04-09T11:28:00Z"/>
  <w16cex:commentExtensible w16cex:durableId="58D883CF" w16cex:dateUtc="2025-05-16T15:43:00Z"/>
  <w16cex:commentExtensible w16cex:durableId="5A12D009" w16cex:dateUtc="2025-06-18T16:49:00Z"/>
  <w16cex:commentExtensible w16cex:durableId="032B9BBC" w16cex:dateUtc="2025-06-18T16:53:00Z"/>
  <w16cex:commentExtensible w16cex:durableId="17F4753C" w16cex:dateUtc="2025-05-16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2BFA0DA" w16cid:durableId="71AC7FBB"/>
  <w16cid:commentId w16cid:paraId="50E89A76" w16cid:durableId="606F6683"/>
  <w16cid:commentId w16cid:paraId="047ABFC3" w16cid:durableId="2B4974FA"/>
  <w16cid:commentId w16cid:paraId="36B1341A" w16cid:durableId="5EF78D7B"/>
  <w16cid:commentId w16cid:paraId="0CE695CC" w16cid:durableId="21B57947"/>
  <w16cid:commentId w16cid:paraId="43658A35" w16cid:durableId="6E9C94C1"/>
  <w16cid:commentId w16cid:paraId="766DAC38" w16cid:durableId="26B9AD01"/>
  <w16cid:commentId w16cid:paraId="79A1599E" w16cid:durableId="520DBCCF"/>
  <w16cid:commentId w16cid:paraId="1E6FDB63" w16cid:durableId="31DFB35B"/>
  <w16cid:commentId w16cid:paraId="0014B220" w16cid:durableId="03C5D2FD"/>
  <w16cid:commentId w16cid:paraId="61A260BD" w16cid:durableId="23C60AE0"/>
  <w16cid:commentId w16cid:paraId="632AAE0C" w16cid:durableId="58D883CF"/>
  <w16cid:commentId w16cid:paraId="1BFDFB35" w16cid:durableId="5A12D009"/>
  <w16cid:commentId w16cid:paraId="079430D5" w16cid:durableId="032B9BBC"/>
  <w16cid:commentId w16cid:paraId="4437D46B" w16cid:durableId="17F475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FE6C5" w14:textId="77777777" w:rsidR="00DB68DC" w:rsidRDefault="00DB68DC" w:rsidP="001046D7">
      <w:pPr>
        <w:pStyle w:val="LogoCaption"/>
      </w:pPr>
      <w:r>
        <w:separator/>
      </w:r>
    </w:p>
  </w:endnote>
  <w:endnote w:type="continuationSeparator" w:id="0">
    <w:p w14:paraId="46BC2B8F" w14:textId="77777777" w:rsidR="00DB68DC" w:rsidRDefault="00DB68DC" w:rsidP="001046D7">
      <w:pPr>
        <w:pStyle w:val="LogoCaption"/>
      </w:pPr>
      <w:r>
        <w:continuationSeparator/>
      </w:r>
    </w:p>
  </w:endnote>
  <w:endnote w:type="continuationNotice" w:id="1">
    <w:p w14:paraId="17F34191" w14:textId="77777777" w:rsidR="00DB68DC" w:rsidRDefault="00DB6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D3DEC" w14:textId="77777777" w:rsidR="00DB68DC" w:rsidRDefault="00DB68DC" w:rsidP="001046D7">
      <w:pPr>
        <w:pStyle w:val="LogoCaption"/>
      </w:pPr>
      <w:r>
        <w:separator/>
      </w:r>
    </w:p>
  </w:footnote>
  <w:footnote w:type="continuationSeparator" w:id="0">
    <w:p w14:paraId="27A8A6A4" w14:textId="77777777" w:rsidR="00DB68DC" w:rsidRDefault="00DB68DC" w:rsidP="001046D7">
      <w:pPr>
        <w:pStyle w:val="LogoCaption"/>
      </w:pPr>
      <w:r>
        <w:continuationSeparator/>
      </w:r>
    </w:p>
  </w:footnote>
  <w:footnote w:type="continuationNotice" w:id="1">
    <w:p w14:paraId="03C241BB" w14:textId="77777777" w:rsidR="00DB68DC" w:rsidRDefault="00DB68DC"/>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40" w:name="OLE_LINK4"/>
      <w:bookmarkStart w:id="541" w:name="OLE_LINK5"/>
      <w:r w:rsidRPr="00222B22">
        <w:rPr>
          <w:rFonts w:cs="Arial"/>
          <w:sz w:val="18"/>
          <w:szCs w:val="18"/>
        </w:rPr>
        <w:t xml:space="preserve">LDTEC Indicative Block Offer </w:t>
      </w:r>
      <w:bookmarkEnd w:id="540"/>
      <w:bookmarkEnd w:id="54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39"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40" w:name="bmkLogoCaptionEven" w:colFirst="0" w:colLast="0"/>
          <w:bookmarkEnd w:id="639"/>
        </w:p>
      </w:tc>
    </w:tr>
    <w:bookmarkEnd w:id="640"/>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41"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42" w:name="bmkLogoCaption" w:colFirst="0" w:colLast="0"/>
          <w:bookmarkEnd w:id="641"/>
        </w:p>
      </w:tc>
    </w:tr>
    <w:bookmarkEnd w:id="642"/>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rson w15:author="Author">
    <w15:presenceInfo w15:providerId="None" w15:userId="Author"/>
  </w15:person>
  <w15:person w15:author="Martin Cahill (NESO)">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7avpZQIGRASirRBsjB9GNKbsavI5yt0U/ErpZuBXeUFTC74jLFj+vVXPN9wVszSV59OwYkYXXgOzm+RuNAdG0g==" w:salt="rLAsphsmobhcW6/lzSdGdQ=="/>
  <w:defaultTabStop w:val="720"/>
  <w:characterSpacingControl w:val="doNotCompress"/>
  <w:savePreviewPicture/>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5741"/>
    <w:rsid w:val="000276FD"/>
    <w:rsid w:val="00030743"/>
    <w:rsid w:val="00031E7C"/>
    <w:rsid w:val="00032C95"/>
    <w:rsid w:val="0003384A"/>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0742"/>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018"/>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4CAD"/>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1C2"/>
    <w:rsid w:val="00196F2F"/>
    <w:rsid w:val="001A10C6"/>
    <w:rsid w:val="001A3ADB"/>
    <w:rsid w:val="001A4C0F"/>
    <w:rsid w:val="001A4F04"/>
    <w:rsid w:val="001A53F5"/>
    <w:rsid w:val="001B05F1"/>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0C63"/>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6C2F"/>
    <w:rsid w:val="00297285"/>
    <w:rsid w:val="00297932"/>
    <w:rsid w:val="00297C5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175"/>
    <w:rsid w:val="003115AC"/>
    <w:rsid w:val="0031197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7E0D"/>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A0D"/>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4DAD"/>
    <w:rsid w:val="003C5138"/>
    <w:rsid w:val="003C7839"/>
    <w:rsid w:val="003D0DCA"/>
    <w:rsid w:val="003D1390"/>
    <w:rsid w:val="003D1763"/>
    <w:rsid w:val="003D20FC"/>
    <w:rsid w:val="003D2A23"/>
    <w:rsid w:val="003D35D0"/>
    <w:rsid w:val="003D53D0"/>
    <w:rsid w:val="003D5CCF"/>
    <w:rsid w:val="003D65C9"/>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275F"/>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43BD"/>
    <w:rsid w:val="0045707F"/>
    <w:rsid w:val="00457330"/>
    <w:rsid w:val="004573B7"/>
    <w:rsid w:val="00460ACC"/>
    <w:rsid w:val="00461271"/>
    <w:rsid w:val="004633BA"/>
    <w:rsid w:val="00463771"/>
    <w:rsid w:val="00465617"/>
    <w:rsid w:val="00465E2B"/>
    <w:rsid w:val="00466392"/>
    <w:rsid w:val="00466EF2"/>
    <w:rsid w:val="004678E9"/>
    <w:rsid w:val="00467B48"/>
    <w:rsid w:val="0047010D"/>
    <w:rsid w:val="00471666"/>
    <w:rsid w:val="00471C36"/>
    <w:rsid w:val="00471DFA"/>
    <w:rsid w:val="00473F13"/>
    <w:rsid w:val="00474511"/>
    <w:rsid w:val="00475465"/>
    <w:rsid w:val="00475DC1"/>
    <w:rsid w:val="0047668C"/>
    <w:rsid w:val="00476BC2"/>
    <w:rsid w:val="00477BF0"/>
    <w:rsid w:val="00477EDD"/>
    <w:rsid w:val="0048055F"/>
    <w:rsid w:val="00480975"/>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822"/>
    <w:rsid w:val="004B5F93"/>
    <w:rsid w:val="004B79B6"/>
    <w:rsid w:val="004C0A17"/>
    <w:rsid w:val="004C263D"/>
    <w:rsid w:val="004C27AA"/>
    <w:rsid w:val="004C3870"/>
    <w:rsid w:val="004C41F4"/>
    <w:rsid w:val="004C5F40"/>
    <w:rsid w:val="004C6079"/>
    <w:rsid w:val="004D112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1739"/>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19CD"/>
    <w:rsid w:val="005A2CC7"/>
    <w:rsid w:val="005A2CD8"/>
    <w:rsid w:val="005A2EEF"/>
    <w:rsid w:val="005A4338"/>
    <w:rsid w:val="005A4381"/>
    <w:rsid w:val="005A509C"/>
    <w:rsid w:val="005A5243"/>
    <w:rsid w:val="005A5B3D"/>
    <w:rsid w:val="005A5FAA"/>
    <w:rsid w:val="005A6027"/>
    <w:rsid w:val="005B083A"/>
    <w:rsid w:val="005B18DE"/>
    <w:rsid w:val="005B2D94"/>
    <w:rsid w:val="005B3509"/>
    <w:rsid w:val="005B3B24"/>
    <w:rsid w:val="005B50FC"/>
    <w:rsid w:val="005B5723"/>
    <w:rsid w:val="005C08F8"/>
    <w:rsid w:val="005C2463"/>
    <w:rsid w:val="005C297A"/>
    <w:rsid w:val="005C372A"/>
    <w:rsid w:val="005C53F8"/>
    <w:rsid w:val="005C70EE"/>
    <w:rsid w:val="005C7335"/>
    <w:rsid w:val="005C7D33"/>
    <w:rsid w:val="005D19B8"/>
    <w:rsid w:val="005D1FF8"/>
    <w:rsid w:val="005D4A32"/>
    <w:rsid w:val="005D4BD5"/>
    <w:rsid w:val="005D5A27"/>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5F72BD"/>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538E"/>
    <w:rsid w:val="00626F3D"/>
    <w:rsid w:val="00626FF4"/>
    <w:rsid w:val="006314E9"/>
    <w:rsid w:val="00633166"/>
    <w:rsid w:val="006351F1"/>
    <w:rsid w:val="0063593C"/>
    <w:rsid w:val="00635A0F"/>
    <w:rsid w:val="00636937"/>
    <w:rsid w:val="00636B4B"/>
    <w:rsid w:val="00637448"/>
    <w:rsid w:val="00637B81"/>
    <w:rsid w:val="00637D45"/>
    <w:rsid w:val="00641240"/>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4194"/>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73"/>
    <w:rsid w:val="006823C2"/>
    <w:rsid w:val="00682F27"/>
    <w:rsid w:val="00683DC5"/>
    <w:rsid w:val="00685546"/>
    <w:rsid w:val="006866A3"/>
    <w:rsid w:val="00686E13"/>
    <w:rsid w:val="006900E0"/>
    <w:rsid w:val="00690503"/>
    <w:rsid w:val="006927B0"/>
    <w:rsid w:val="0069316C"/>
    <w:rsid w:val="00693B79"/>
    <w:rsid w:val="006945A8"/>
    <w:rsid w:val="006946B3"/>
    <w:rsid w:val="006959AC"/>
    <w:rsid w:val="00696521"/>
    <w:rsid w:val="00696812"/>
    <w:rsid w:val="00696F06"/>
    <w:rsid w:val="00697C43"/>
    <w:rsid w:val="00697E3A"/>
    <w:rsid w:val="006A197E"/>
    <w:rsid w:val="006A1D16"/>
    <w:rsid w:val="006A1F56"/>
    <w:rsid w:val="006A278A"/>
    <w:rsid w:val="006A371E"/>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189"/>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064D"/>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275A"/>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3AB0"/>
    <w:rsid w:val="007A4ACA"/>
    <w:rsid w:val="007A6B72"/>
    <w:rsid w:val="007A70D2"/>
    <w:rsid w:val="007A7251"/>
    <w:rsid w:val="007A779E"/>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2EF6"/>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02D"/>
    <w:rsid w:val="008E6154"/>
    <w:rsid w:val="008E6787"/>
    <w:rsid w:val="008E7C49"/>
    <w:rsid w:val="008F0093"/>
    <w:rsid w:val="008F1FAC"/>
    <w:rsid w:val="008F30A4"/>
    <w:rsid w:val="008F35CD"/>
    <w:rsid w:val="008F4104"/>
    <w:rsid w:val="008F4A77"/>
    <w:rsid w:val="008F6753"/>
    <w:rsid w:val="008F6EB5"/>
    <w:rsid w:val="008F7950"/>
    <w:rsid w:val="008F7B8E"/>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51E7"/>
    <w:rsid w:val="009562C9"/>
    <w:rsid w:val="009566C8"/>
    <w:rsid w:val="00961D29"/>
    <w:rsid w:val="00962C1D"/>
    <w:rsid w:val="0096393D"/>
    <w:rsid w:val="00963ACF"/>
    <w:rsid w:val="0096703B"/>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2F4B"/>
    <w:rsid w:val="009945F1"/>
    <w:rsid w:val="00995826"/>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3FEE"/>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57AE6"/>
    <w:rsid w:val="00A60ADE"/>
    <w:rsid w:val="00A60C1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0EC"/>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B701C"/>
    <w:rsid w:val="00AC0A24"/>
    <w:rsid w:val="00AC23EB"/>
    <w:rsid w:val="00AC348D"/>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5D1"/>
    <w:rsid w:val="00B30701"/>
    <w:rsid w:val="00B311F1"/>
    <w:rsid w:val="00B31A9B"/>
    <w:rsid w:val="00B32C59"/>
    <w:rsid w:val="00B32DAE"/>
    <w:rsid w:val="00B34673"/>
    <w:rsid w:val="00B376B6"/>
    <w:rsid w:val="00B37C80"/>
    <w:rsid w:val="00B40480"/>
    <w:rsid w:val="00B409AA"/>
    <w:rsid w:val="00B422BA"/>
    <w:rsid w:val="00B43B83"/>
    <w:rsid w:val="00B43C4C"/>
    <w:rsid w:val="00B44DF1"/>
    <w:rsid w:val="00B45820"/>
    <w:rsid w:val="00B458A9"/>
    <w:rsid w:val="00B460F0"/>
    <w:rsid w:val="00B461C7"/>
    <w:rsid w:val="00B4625D"/>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A68BC"/>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6E2B"/>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838"/>
    <w:rsid w:val="00C06DA3"/>
    <w:rsid w:val="00C074CB"/>
    <w:rsid w:val="00C1000D"/>
    <w:rsid w:val="00C112D5"/>
    <w:rsid w:val="00C14B15"/>
    <w:rsid w:val="00C15DAC"/>
    <w:rsid w:val="00C160D8"/>
    <w:rsid w:val="00C161D6"/>
    <w:rsid w:val="00C16730"/>
    <w:rsid w:val="00C16FF6"/>
    <w:rsid w:val="00C17195"/>
    <w:rsid w:val="00C2170F"/>
    <w:rsid w:val="00C2737D"/>
    <w:rsid w:val="00C27495"/>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02D5"/>
    <w:rsid w:val="00C7082A"/>
    <w:rsid w:val="00C717A1"/>
    <w:rsid w:val="00C7182F"/>
    <w:rsid w:val="00C72253"/>
    <w:rsid w:val="00C74036"/>
    <w:rsid w:val="00C74329"/>
    <w:rsid w:val="00C74B1C"/>
    <w:rsid w:val="00C74DFF"/>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003"/>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1A4"/>
    <w:rsid w:val="00D547BD"/>
    <w:rsid w:val="00D55123"/>
    <w:rsid w:val="00D55BCA"/>
    <w:rsid w:val="00D600D2"/>
    <w:rsid w:val="00D60ED8"/>
    <w:rsid w:val="00D61777"/>
    <w:rsid w:val="00D62C23"/>
    <w:rsid w:val="00D630B8"/>
    <w:rsid w:val="00D63717"/>
    <w:rsid w:val="00D63A3E"/>
    <w:rsid w:val="00D63EDC"/>
    <w:rsid w:val="00D66087"/>
    <w:rsid w:val="00D66FE6"/>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626"/>
    <w:rsid w:val="00DA19F8"/>
    <w:rsid w:val="00DA30D5"/>
    <w:rsid w:val="00DB08DB"/>
    <w:rsid w:val="00DB0E0F"/>
    <w:rsid w:val="00DB41F6"/>
    <w:rsid w:val="00DB68DC"/>
    <w:rsid w:val="00DC0A93"/>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4E3E"/>
    <w:rsid w:val="00DF5B3C"/>
    <w:rsid w:val="00DF62E1"/>
    <w:rsid w:val="00DF66F2"/>
    <w:rsid w:val="00E0016A"/>
    <w:rsid w:val="00E007C4"/>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913"/>
    <w:rsid w:val="00E35BB7"/>
    <w:rsid w:val="00E37DCA"/>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76804"/>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21F"/>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4E81"/>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0CEA"/>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2A6A"/>
    <w:rsid w:val="00F635CA"/>
    <w:rsid w:val="00F63D25"/>
    <w:rsid w:val="00F6692C"/>
    <w:rsid w:val="00F67229"/>
    <w:rsid w:val="00F679B5"/>
    <w:rsid w:val="00F71176"/>
    <w:rsid w:val="00F72006"/>
    <w:rsid w:val="00F75086"/>
    <w:rsid w:val="00F763B1"/>
    <w:rsid w:val="00F802C0"/>
    <w:rsid w:val="00F80330"/>
    <w:rsid w:val="00F816B6"/>
    <w:rsid w:val="00F827F1"/>
    <w:rsid w:val="00F83388"/>
    <w:rsid w:val="00F83BEF"/>
    <w:rsid w:val="00F84AFD"/>
    <w:rsid w:val="00F84FEB"/>
    <w:rsid w:val="00F857FC"/>
    <w:rsid w:val="00F87E62"/>
    <w:rsid w:val="00F90F1F"/>
    <w:rsid w:val="00F923C8"/>
    <w:rsid w:val="00F93404"/>
    <w:rsid w:val="00F934A1"/>
    <w:rsid w:val="00F93B38"/>
    <w:rsid w:val="00F94E02"/>
    <w:rsid w:val="00F96061"/>
    <w:rsid w:val="00F965F1"/>
    <w:rsid w:val="00F9675C"/>
    <w:rsid w:val="00F97BBE"/>
    <w:rsid w:val="00F97D37"/>
    <w:rsid w:val="00FA3CB9"/>
    <w:rsid w:val="00FA4C1B"/>
    <w:rsid w:val="00FA5582"/>
    <w:rsid w:val="00FA700B"/>
    <w:rsid w:val="00FA7F65"/>
    <w:rsid w:val="00FB0017"/>
    <w:rsid w:val="00FB06A6"/>
    <w:rsid w:val="00FB095B"/>
    <w:rsid w:val="00FB1938"/>
    <w:rsid w:val="00FB26F9"/>
    <w:rsid w:val="00FB3088"/>
    <w:rsid w:val="00FB332F"/>
    <w:rsid w:val="00FB4EAB"/>
    <w:rsid w:val="00FB596B"/>
    <w:rsid w:val="00FB7522"/>
    <w:rsid w:val="00FB7C95"/>
    <w:rsid w:val="00FC0225"/>
    <w:rsid w:val="00FC06A6"/>
    <w:rsid w:val="00FC26A3"/>
    <w:rsid w:val="00FC411B"/>
    <w:rsid w:val="00FC5CF1"/>
    <w:rsid w:val="00FC681D"/>
    <w:rsid w:val="00FC6E66"/>
    <w:rsid w:val="00FC7A0A"/>
    <w:rsid w:val="00FD015B"/>
    <w:rsid w:val="00FD45AD"/>
    <w:rsid w:val="00FD48AB"/>
    <w:rsid w:val="00FD4D58"/>
    <w:rsid w:val="00FD5479"/>
    <w:rsid w:val="00FD7575"/>
    <w:rsid w:val="00FD7A82"/>
    <w:rsid w:val="00FD7F84"/>
    <w:rsid w:val="00FE033C"/>
    <w:rsid w:val="00FE0CEE"/>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21057796">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30455807">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0027815">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57955681">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45914405">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50705330">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1863489">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01885439">
      <w:bodyDiv w:val="1"/>
      <w:marLeft w:val="0"/>
      <w:marRight w:val="0"/>
      <w:marTop w:val="0"/>
      <w:marBottom w:val="0"/>
      <w:divBdr>
        <w:top w:val="none" w:sz="0" w:space="0" w:color="auto"/>
        <w:left w:val="none" w:sz="0" w:space="0" w:color="auto"/>
        <w:bottom w:val="none" w:sz="0" w:space="0" w:color="auto"/>
        <w:right w:val="none" w:sz="0" w:space="0" w:color="auto"/>
      </w:divBdr>
    </w:div>
    <w:div w:id="1309364884">
      <w:bodyDiv w:val="1"/>
      <w:marLeft w:val="0"/>
      <w:marRight w:val="0"/>
      <w:marTop w:val="0"/>
      <w:marBottom w:val="0"/>
      <w:divBdr>
        <w:top w:val="none" w:sz="0" w:space="0" w:color="auto"/>
        <w:left w:val="none" w:sz="0" w:space="0" w:color="auto"/>
        <w:bottom w:val="none" w:sz="0" w:space="0" w:color="auto"/>
        <w:right w:val="none" w:sz="0" w:space="0" w:color="auto"/>
      </w:divBdr>
    </w:div>
    <w:div w:id="1310745111">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53589160">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4907759">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3.wmf"/><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image" Target="media/image16.png"/><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png"/><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chart" Target="charts/chart1.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3.wmf"/><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header" Target="header1.xml"/><Relationship Id="rId108"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microsoft.com/office/2011/relationships/people" Target="people.xml"/><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png"/><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TotalTime>
  <Pages>150</Pages>
  <Words>44111</Words>
  <Characters>251433</Characters>
  <Application>Microsoft Office Word</Application>
  <DocSecurity>8</DocSecurity>
  <Lines>2095</Lines>
  <Paragraphs>589</Paragraphs>
  <ScaleCrop>false</ScaleCrop>
  <Company/>
  <LinksUpToDate>false</LinksUpToDate>
  <CharactersWithSpaces>294955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Lizzie Timmins (NESO)</cp:lastModifiedBy>
  <cp:revision>4</cp:revision>
  <cp:lastPrinted>2025-04-07T10:37:00Z</cp:lastPrinted>
  <dcterms:created xsi:type="dcterms:W3CDTF">2025-06-19T08:19:00Z</dcterms:created>
  <dcterms:modified xsi:type="dcterms:W3CDTF">2025-06-19T08:36:00Z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